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059D25BA" w14:textId="77777777" w:rsidTr="00F320AA">
        <w:trPr>
          <w:cantSplit/>
        </w:trPr>
        <w:tc>
          <w:tcPr>
            <w:tcW w:w="1418" w:type="dxa"/>
            <w:vAlign w:val="center"/>
          </w:tcPr>
          <w:p w14:paraId="0E6C1E35" w14:textId="77777777" w:rsidR="00F320AA" w:rsidRPr="00DF23FC" w:rsidRDefault="00F320AA" w:rsidP="00F320AA">
            <w:pPr>
              <w:spacing w:before="0"/>
              <w:rPr>
                <w:rFonts w:ascii="Verdana" w:hAnsi="Verdana"/>
                <w:position w:val="6"/>
              </w:rPr>
            </w:pPr>
            <w:r>
              <w:rPr>
                <w:noProof/>
                <w:lang w:val="en-US"/>
              </w:rPr>
              <w:drawing>
                <wp:inline distT="0" distB="0" distL="0" distR="0" wp14:anchorId="52EC385D" wp14:editId="4B3B2CB7">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64CF9E95"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0C03B756" w14:textId="77777777" w:rsidR="00F320AA" w:rsidRDefault="00F320AA" w:rsidP="00F320AA">
            <w:pPr>
              <w:spacing w:before="0" w:line="240" w:lineRule="atLeast"/>
            </w:pPr>
            <w:r>
              <w:rPr>
                <w:noProof/>
              </w:rPr>
              <w:drawing>
                <wp:inline distT="0" distB="0" distL="0" distR="0" wp14:anchorId="382F35A8" wp14:editId="062A4B52">
                  <wp:extent cx="768096" cy="96012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3732" cy="979665"/>
                          </a:xfrm>
                          <a:prstGeom prst="rect">
                            <a:avLst/>
                          </a:prstGeom>
                          <a:noFill/>
                          <a:ln>
                            <a:noFill/>
                          </a:ln>
                        </pic:spPr>
                      </pic:pic>
                    </a:graphicData>
                  </a:graphic>
                </wp:inline>
              </w:drawing>
            </w:r>
          </w:p>
        </w:tc>
      </w:tr>
      <w:tr w:rsidR="000F143E" w:rsidRPr="00617BE4" w14:paraId="5355FA55" w14:textId="77777777">
        <w:trPr>
          <w:cantSplit/>
        </w:trPr>
        <w:tc>
          <w:tcPr>
            <w:tcW w:w="6911" w:type="dxa"/>
            <w:gridSpan w:val="2"/>
            <w:tcBorders>
              <w:bottom w:val="single" w:sz="12" w:space="0" w:color="auto"/>
            </w:tcBorders>
          </w:tcPr>
          <w:p w14:paraId="78BD0EFC" w14:textId="67807EF5" w:rsidR="000F143E" w:rsidRPr="000F143E" w:rsidRDefault="000F143E" w:rsidP="000F143E">
            <w:pPr>
              <w:spacing w:before="0" w:after="48" w:line="240" w:lineRule="atLeast"/>
              <w:rPr>
                <w:rFonts w:ascii="Verdana" w:hAnsi="Verdana"/>
                <w:b/>
                <w:bCs/>
                <w:smallCaps/>
                <w:sz w:val="20"/>
              </w:rPr>
            </w:pPr>
          </w:p>
        </w:tc>
        <w:tc>
          <w:tcPr>
            <w:tcW w:w="3120" w:type="dxa"/>
            <w:gridSpan w:val="2"/>
            <w:tcBorders>
              <w:bottom w:val="single" w:sz="12" w:space="0" w:color="auto"/>
            </w:tcBorders>
          </w:tcPr>
          <w:p w14:paraId="07F4BF27" w14:textId="22575D20" w:rsidR="000F143E" w:rsidRPr="00BC7CF3" w:rsidRDefault="000F143E" w:rsidP="000F143E">
            <w:pPr>
              <w:spacing w:before="0" w:line="240" w:lineRule="atLeast"/>
              <w:rPr>
                <w:rFonts w:ascii="Verdana" w:hAnsi="Verdana"/>
                <w:b/>
                <w:bCs/>
                <w:szCs w:val="24"/>
              </w:rPr>
            </w:pPr>
          </w:p>
        </w:tc>
      </w:tr>
      <w:tr w:rsidR="000F143E" w:rsidRPr="00C44247" w14:paraId="09CBAC75" w14:textId="77777777">
        <w:trPr>
          <w:cantSplit/>
        </w:trPr>
        <w:tc>
          <w:tcPr>
            <w:tcW w:w="6911" w:type="dxa"/>
            <w:gridSpan w:val="2"/>
            <w:tcBorders>
              <w:top w:val="single" w:sz="12" w:space="0" w:color="auto"/>
            </w:tcBorders>
          </w:tcPr>
          <w:p w14:paraId="24716D71" w14:textId="77777777" w:rsidR="000F143E" w:rsidRPr="00C324A8" w:rsidRDefault="000F143E" w:rsidP="000F143E">
            <w:pPr>
              <w:spacing w:before="0" w:after="48" w:line="240" w:lineRule="atLeast"/>
              <w:rPr>
                <w:rFonts w:ascii="Verdana" w:hAnsi="Verdana"/>
                <w:b/>
                <w:smallCaps/>
                <w:sz w:val="20"/>
              </w:rPr>
            </w:pPr>
          </w:p>
        </w:tc>
        <w:tc>
          <w:tcPr>
            <w:tcW w:w="3120" w:type="dxa"/>
            <w:gridSpan w:val="2"/>
            <w:tcBorders>
              <w:top w:val="single" w:sz="12" w:space="0" w:color="auto"/>
            </w:tcBorders>
          </w:tcPr>
          <w:p w14:paraId="2E80445F" w14:textId="5A39A5B5" w:rsidR="000F143E" w:rsidRPr="00C44247" w:rsidRDefault="00C44247" w:rsidP="000F143E">
            <w:pPr>
              <w:spacing w:before="0" w:line="240" w:lineRule="atLeast"/>
              <w:rPr>
                <w:rFonts w:ascii="Verdana" w:hAnsi="Verdana"/>
                <w:sz w:val="20"/>
                <w:lang w:val="fr-CH"/>
              </w:rPr>
            </w:pPr>
            <w:r>
              <w:rPr>
                <w:rFonts w:ascii="Verdana" w:hAnsi="Verdana"/>
                <w:b/>
                <w:sz w:val="20"/>
                <w:lang w:val="fr-CH"/>
              </w:rPr>
              <w:t xml:space="preserve">Doc. </w:t>
            </w:r>
            <w:proofErr w:type="gramStart"/>
            <w:r w:rsidRPr="00C44247">
              <w:rPr>
                <w:rFonts w:ascii="Verdana" w:hAnsi="Verdana"/>
                <w:b/>
                <w:sz w:val="20"/>
                <w:lang w:val="fr-CH"/>
              </w:rPr>
              <w:t>CPG(</w:t>
            </w:r>
            <w:proofErr w:type="gramEnd"/>
            <w:r w:rsidRPr="00C44247">
              <w:rPr>
                <w:rFonts w:ascii="Verdana" w:hAnsi="Verdana"/>
                <w:b/>
                <w:sz w:val="20"/>
                <w:lang w:val="fr-CH"/>
              </w:rPr>
              <w:t>23)0</w:t>
            </w:r>
            <w:r w:rsidR="005438A8">
              <w:rPr>
                <w:rFonts w:ascii="Verdana" w:hAnsi="Verdana"/>
                <w:b/>
                <w:sz w:val="20"/>
                <w:lang w:val="fr-CH"/>
              </w:rPr>
              <w:t>60</w:t>
            </w:r>
            <w:r w:rsidRPr="00C44247">
              <w:rPr>
                <w:rFonts w:ascii="Verdana" w:hAnsi="Verdana"/>
                <w:b/>
                <w:sz w:val="20"/>
                <w:lang w:val="fr-CH"/>
              </w:rPr>
              <w:t xml:space="preserve"> ANNEX V-22J</w:t>
            </w:r>
          </w:p>
        </w:tc>
      </w:tr>
      <w:tr w:rsidR="000F143E" w:rsidRPr="005438A8" w14:paraId="197B7E75" w14:textId="77777777">
        <w:trPr>
          <w:cantSplit/>
          <w:trHeight w:val="23"/>
        </w:trPr>
        <w:tc>
          <w:tcPr>
            <w:tcW w:w="6911" w:type="dxa"/>
            <w:gridSpan w:val="2"/>
            <w:shd w:val="clear" w:color="auto" w:fill="auto"/>
          </w:tcPr>
          <w:p w14:paraId="65A3C3F7" w14:textId="77777777" w:rsidR="000F143E" w:rsidRPr="00841216" w:rsidRDefault="000F143E" w:rsidP="000F143E">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56A1D52A" w14:textId="1699A918" w:rsidR="000F143E" w:rsidRPr="00571B08" w:rsidRDefault="00CA6401" w:rsidP="000F143E">
            <w:pPr>
              <w:tabs>
                <w:tab w:val="left" w:pos="851"/>
              </w:tabs>
              <w:spacing w:before="0" w:line="240" w:lineRule="atLeast"/>
              <w:rPr>
                <w:rFonts w:ascii="Verdana" w:hAnsi="Verdana"/>
                <w:sz w:val="20"/>
                <w:lang w:val="it-IT"/>
              </w:rPr>
            </w:pPr>
            <w:r w:rsidRPr="00571B08">
              <w:rPr>
                <w:rFonts w:ascii="Verdana" w:hAnsi="Verdana"/>
                <w:b/>
                <w:sz w:val="20"/>
                <w:lang w:val="it-IT"/>
              </w:rPr>
              <w:br/>
            </w:r>
            <w:r w:rsidR="000F143E" w:rsidRPr="00571B08">
              <w:rPr>
                <w:rFonts w:ascii="Verdana" w:hAnsi="Verdana"/>
                <w:b/>
                <w:sz w:val="20"/>
                <w:lang w:val="it-IT"/>
              </w:rPr>
              <w:t>Addendum 12 to</w:t>
            </w:r>
            <w:r w:rsidR="000F143E" w:rsidRPr="00571B08">
              <w:rPr>
                <w:rFonts w:ascii="Verdana" w:hAnsi="Verdana"/>
                <w:b/>
                <w:sz w:val="20"/>
                <w:lang w:val="it-IT"/>
              </w:rPr>
              <w:br/>
              <w:t xml:space="preserve">Document </w:t>
            </w:r>
            <w:r w:rsidR="00BD1617" w:rsidRPr="00571B08">
              <w:rPr>
                <w:rFonts w:ascii="Verdana" w:hAnsi="Verdana"/>
                <w:b/>
                <w:sz w:val="20"/>
                <w:lang w:val="it-IT"/>
              </w:rPr>
              <w:t>XXXX</w:t>
            </w:r>
            <w:r w:rsidR="000F143E" w:rsidRPr="00571B08">
              <w:rPr>
                <w:rFonts w:ascii="Verdana" w:hAnsi="Verdana"/>
                <w:b/>
                <w:sz w:val="20"/>
                <w:lang w:val="it-IT"/>
              </w:rPr>
              <w:t>(Add.22)-E</w:t>
            </w:r>
          </w:p>
        </w:tc>
      </w:tr>
      <w:tr w:rsidR="000F143E" w:rsidRPr="00C324A8" w14:paraId="388D6D68" w14:textId="77777777">
        <w:trPr>
          <w:cantSplit/>
          <w:trHeight w:val="23"/>
        </w:trPr>
        <w:tc>
          <w:tcPr>
            <w:tcW w:w="6911" w:type="dxa"/>
            <w:gridSpan w:val="2"/>
            <w:shd w:val="clear" w:color="auto" w:fill="auto"/>
          </w:tcPr>
          <w:p w14:paraId="31AF0BF2" w14:textId="77777777" w:rsidR="000F143E" w:rsidRPr="00571B08" w:rsidRDefault="000F143E" w:rsidP="000F143E">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236A1AA8" w14:textId="77777777" w:rsidR="000F143E" w:rsidRPr="00841216" w:rsidRDefault="000F143E" w:rsidP="000F143E">
            <w:pPr>
              <w:tabs>
                <w:tab w:val="left" w:pos="993"/>
              </w:tabs>
              <w:spacing w:before="0"/>
              <w:rPr>
                <w:rFonts w:ascii="Verdana" w:hAnsi="Verdana"/>
                <w:sz w:val="20"/>
              </w:rPr>
            </w:pPr>
            <w:r w:rsidRPr="00841216">
              <w:rPr>
                <w:rFonts w:ascii="Verdana" w:hAnsi="Verdana"/>
                <w:b/>
                <w:sz w:val="20"/>
              </w:rPr>
              <w:t>18 April 2023</w:t>
            </w:r>
          </w:p>
        </w:tc>
      </w:tr>
      <w:tr w:rsidR="000F143E" w:rsidRPr="00C324A8" w14:paraId="128FE0EF" w14:textId="77777777">
        <w:trPr>
          <w:cantSplit/>
          <w:trHeight w:val="23"/>
        </w:trPr>
        <w:tc>
          <w:tcPr>
            <w:tcW w:w="6911" w:type="dxa"/>
            <w:gridSpan w:val="2"/>
            <w:shd w:val="clear" w:color="auto" w:fill="auto"/>
          </w:tcPr>
          <w:p w14:paraId="24AB0879" w14:textId="77777777" w:rsidR="000F143E" w:rsidRPr="00841216" w:rsidRDefault="000F143E" w:rsidP="000F143E">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5070CDB1" w14:textId="77777777" w:rsidR="000F143E" w:rsidRPr="00841216" w:rsidRDefault="000F143E" w:rsidP="000F143E">
            <w:pPr>
              <w:tabs>
                <w:tab w:val="left" w:pos="993"/>
              </w:tabs>
              <w:spacing w:before="0"/>
              <w:rPr>
                <w:rFonts w:ascii="Verdana" w:hAnsi="Verdana"/>
                <w:b/>
                <w:sz w:val="20"/>
              </w:rPr>
            </w:pPr>
            <w:r w:rsidRPr="00841216">
              <w:rPr>
                <w:rFonts w:ascii="Verdana" w:hAnsi="Verdana"/>
                <w:b/>
                <w:sz w:val="20"/>
              </w:rPr>
              <w:t>Original: English</w:t>
            </w:r>
          </w:p>
        </w:tc>
      </w:tr>
      <w:tr w:rsidR="000F143E" w:rsidRPr="00C324A8" w14:paraId="1E8CA2C5" w14:textId="77777777" w:rsidTr="00025864">
        <w:trPr>
          <w:cantSplit/>
          <w:trHeight w:val="23"/>
        </w:trPr>
        <w:tc>
          <w:tcPr>
            <w:tcW w:w="10031" w:type="dxa"/>
            <w:gridSpan w:val="4"/>
            <w:shd w:val="clear" w:color="auto" w:fill="auto"/>
          </w:tcPr>
          <w:p w14:paraId="34B4FE4D" w14:textId="147ACA89" w:rsidR="000F143E" w:rsidRPr="00C324A8" w:rsidRDefault="000F143E" w:rsidP="000F143E">
            <w:pPr>
              <w:tabs>
                <w:tab w:val="left" w:pos="993"/>
              </w:tabs>
              <w:spacing w:before="0"/>
              <w:rPr>
                <w:rFonts w:ascii="Verdana" w:hAnsi="Verdana"/>
                <w:b/>
                <w:sz w:val="20"/>
              </w:rPr>
            </w:pPr>
          </w:p>
        </w:tc>
      </w:tr>
      <w:tr w:rsidR="000F143E" w:rsidRPr="00C324A8" w14:paraId="6FF98F76" w14:textId="77777777" w:rsidTr="00025864">
        <w:trPr>
          <w:cantSplit/>
          <w:trHeight w:val="23"/>
        </w:trPr>
        <w:tc>
          <w:tcPr>
            <w:tcW w:w="10031" w:type="dxa"/>
            <w:gridSpan w:val="4"/>
            <w:shd w:val="clear" w:color="auto" w:fill="auto"/>
          </w:tcPr>
          <w:p w14:paraId="144D2E65" w14:textId="77777777" w:rsidR="000F143E" w:rsidRDefault="000F143E" w:rsidP="000F143E">
            <w:pPr>
              <w:pStyle w:val="Source"/>
            </w:pPr>
            <w:r>
              <w:t>European Common Proposals</w:t>
            </w:r>
          </w:p>
        </w:tc>
      </w:tr>
      <w:tr w:rsidR="000F143E" w:rsidRPr="00C324A8" w14:paraId="5C6E8CF9" w14:textId="77777777" w:rsidTr="00025864">
        <w:trPr>
          <w:cantSplit/>
          <w:trHeight w:val="23"/>
        </w:trPr>
        <w:tc>
          <w:tcPr>
            <w:tcW w:w="10031" w:type="dxa"/>
            <w:gridSpan w:val="4"/>
            <w:shd w:val="clear" w:color="auto" w:fill="auto"/>
          </w:tcPr>
          <w:p w14:paraId="5401999A" w14:textId="77777777" w:rsidR="000F143E" w:rsidRDefault="000F143E" w:rsidP="000F143E">
            <w:pPr>
              <w:pStyle w:val="Title1"/>
            </w:pPr>
            <w:r>
              <w:t>Proposals for the work of the conference</w:t>
            </w:r>
          </w:p>
        </w:tc>
      </w:tr>
      <w:tr w:rsidR="000F143E" w:rsidRPr="00C324A8" w14:paraId="1586E2D3" w14:textId="77777777" w:rsidTr="00025864">
        <w:trPr>
          <w:cantSplit/>
          <w:trHeight w:val="23"/>
        </w:trPr>
        <w:tc>
          <w:tcPr>
            <w:tcW w:w="10031" w:type="dxa"/>
            <w:gridSpan w:val="4"/>
            <w:shd w:val="clear" w:color="auto" w:fill="auto"/>
          </w:tcPr>
          <w:p w14:paraId="1823191B" w14:textId="77777777" w:rsidR="000F143E" w:rsidRDefault="000F143E" w:rsidP="000F143E">
            <w:pPr>
              <w:pStyle w:val="Title2"/>
            </w:pPr>
          </w:p>
        </w:tc>
      </w:tr>
      <w:tr w:rsidR="000F143E" w:rsidRPr="00C324A8" w14:paraId="283E5DFB" w14:textId="77777777" w:rsidTr="00025864">
        <w:trPr>
          <w:cantSplit/>
          <w:trHeight w:val="23"/>
        </w:trPr>
        <w:tc>
          <w:tcPr>
            <w:tcW w:w="10031" w:type="dxa"/>
            <w:gridSpan w:val="4"/>
            <w:shd w:val="clear" w:color="auto" w:fill="auto"/>
          </w:tcPr>
          <w:p w14:paraId="72B86D19" w14:textId="77777777" w:rsidR="000F143E" w:rsidRDefault="000F143E" w:rsidP="000F143E">
            <w:pPr>
              <w:pStyle w:val="Agendaitem"/>
            </w:pPr>
            <w:r>
              <w:t>Agenda item 7(J)</w:t>
            </w:r>
          </w:p>
        </w:tc>
      </w:tr>
    </w:tbl>
    <w:bookmarkEnd w:id="4"/>
    <w:bookmarkEnd w:id="5"/>
    <w:p w14:paraId="7BA8306F" w14:textId="77777777" w:rsidR="00187BD9" w:rsidRPr="007341B9" w:rsidRDefault="00442F8C"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7E5712BF" w14:textId="77777777" w:rsidR="00187BD9" w:rsidRPr="009A5BC8" w:rsidRDefault="00442F8C" w:rsidP="009A5BC8">
      <w:r>
        <w:t xml:space="preserve">7(J) </w:t>
      </w:r>
      <w:r>
        <w:tab/>
        <w:t xml:space="preserve">Topic J - </w:t>
      </w:r>
      <w:r w:rsidRPr="00A95ED9">
        <w:t xml:space="preserve">Modifications to Resolution </w:t>
      </w:r>
      <w:r w:rsidRPr="00A73FB0">
        <w:rPr>
          <w:b/>
          <w:bCs/>
        </w:rPr>
        <w:t>76 (Rev.WRC-15)</w:t>
      </w:r>
    </w:p>
    <w:p w14:paraId="04116AB2" w14:textId="77777777" w:rsidR="00486752" w:rsidRPr="008B1C03" w:rsidRDefault="00486752" w:rsidP="00486752">
      <w:pPr>
        <w:pStyle w:val="Headingb"/>
        <w:rPr>
          <w:lang w:val="en-US"/>
        </w:rPr>
      </w:pPr>
      <w:r w:rsidRPr="008B1C03">
        <w:rPr>
          <w:lang w:val="en-US"/>
        </w:rPr>
        <w:t>Introduction</w:t>
      </w:r>
    </w:p>
    <w:p w14:paraId="2BA249BE" w14:textId="77777777" w:rsidR="00291DA1" w:rsidRDefault="00291DA1" w:rsidP="00291DA1">
      <w:r>
        <w:t xml:space="preserve">No. </w:t>
      </w:r>
      <w:r w:rsidRPr="006C59A6">
        <w:rPr>
          <w:b/>
          <w:bCs/>
        </w:rPr>
        <w:t>22.5C</w:t>
      </w:r>
      <w:r>
        <w:t xml:space="preserve"> of the Radio Regulations contains epfd limits for non-GSO satellite systems for the protection of GSO satellite networks in the Ku- and Ka-bands. These are “per-system” limits and are based on the aggregate epfd limits stipulated in Resolution </w:t>
      </w:r>
      <w:r w:rsidRPr="006C59A6">
        <w:rPr>
          <w:b/>
          <w:bCs/>
        </w:rPr>
        <w:t>76 (Rev. WRC-15)</w:t>
      </w:r>
      <w:r>
        <w:t xml:space="preserve"> applicable via No. </w:t>
      </w:r>
      <w:r w:rsidRPr="006C59A6">
        <w:rPr>
          <w:b/>
          <w:bCs/>
        </w:rPr>
        <w:t>22.5K</w:t>
      </w:r>
      <w:r>
        <w:t xml:space="preserve">. It should also be noted that No. </w:t>
      </w:r>
      <w:r w:rsidRPr="006C59A6">
        <w:rPr>
          <w:b/>
          <w:bCs/>
        </w:rPr>
        <w:t>22.5CA</w:t>
      </w:r>
      <w:r>
        <w:t xml:space="preserve"> allows that the single-entry limits can be exceeded on the territory of any country whose administration has so agreed.</w:t>
      </w:r>
    </w:p>
    <w:p w14:paraId="0BF3BA7E" w14:textId="22CBC676" w:rsidR="00291DA1" w:rsidRDefault="00291DA1" w:rsidP="00291DA1">
      <w:r>
        <w:t xml:space="preserve">Resolution </w:t>
      </w:r>
      <w:r w:rsidRPr="006C59A6">
        <w:rPr>
          <w:b/>
          <w:bCs/>
        </w:rPr>
        <w:t>76 (Rev.WRC-15)</w:t>
      </w:r>
      <w:r>
        <w:t xml:space="preserve"> considers that the aggregate epfd limits should not be exceeded and </w:t>
      </w:r>
      <w:r w:rsidRPr="00D03974">
        <w:rPr>
          <w:i/>
          <w:iCs/>
        </w:rPr>
        <w:t>resolves</w:t>
      </w:r>
      <w:r>
        <w:t xml:space="preserve"> that administrations must take all necessary steps, including modifications to their systems, if necessary, to ensure that aggregate interference into GSO</w:t>
      </w:r>
      <w:r w:rsidRPr="001B68D6">
        <w:t xml:space="preserve"> fixed-satellite service (GSO FSS) and GSO broadcasting-satellite service (BSS) </w:t>
      </w:r>
      <w:r>
        <w:t xml:space="preserve">networks caused by such systems operating co-frequency does not cause the aggregate power levels to be exceeded. If aggregate levels are exceeded, then administrations operating non-GSO FSS systems must take all necessary measures to expeditiously decrease aggregate interference levels to those in Tables 1A to 1D of Resolution </w:t>
      </w:r>
      <w:r w:rsidRPr="00D03974">
        <w:rPr>
          <w:b/>
          <w:bCs/>
        </w:rPr>
        <w:t>76 (Rev.WRC-15)</w:t>
      </w:r>
      <w:r>
        <w:t xml:space="preserve">, or to higher levels where those levels are acceptable to the affected GSO administration. </w:t>
      </w:r>
    </w:p>
    <w:p w14:paraId="20463DA8" w14:textId="593FDCE2" w:rsidR="00291DA1" w:rsidRDefault="00291DA1" w:rsidP="00291DA1">
      <w:r>
        <w:t xml:space="preserve">While noting Recommendation ITU-R S.1588, “Methodologies for calculating aggregate downlink equivalent power flux-density produced by multiple non-geostationary fixed-satellite service systems into a geostationary fixed-satellite service network”, the Resolution invites ITU-R to continue studies to develop a suitable methodology to calculate the aggregate epfd levels produced by non-GSO FSS systems; to develop one Recommendation on the accurate modelling of </w:t>
      </w:r>
      <w:r>
        <w:lastRenderedPageBreak/>
        <w:t>interference and another one containing procedures to be used by administrations to ensure that aggregate epfd levels not exceeded, and to develop measurement techniques to identify non-GSO FSS systems in excess of the aggregate limits.</w:t>
      </w:r>
    </w:p>
    <w:p w14:paraId="41B80D41" w14:textId="77777777" w:rsidR="00291DA1" w:rsidRDefault="00291DA1" w:rsidP="00291DA1">
      <w:r>
        <w:t xml:space="preserve">Resolution </w:t>
      </w:r>
      <w:r w:rsidRPr="00B91595">
        <w:rPr>
          <w:b/>
          <w:bCs/>
        </w:rPr>
        <w:t>76 (Rev.WRC-15)</w:t>
      </w:r>
      <w:r>
        <w:t xml:space="preserve"> calls for collaboration among administrations to jointly ensure those levels are not exceeded. However, there is neither methodology nor procedures outlined in Resolution </w:t>
      </w:r>
      <w:r w:rsidRPr="00B91595">
        <w:rPr>
          <w:b/>
          <w:bCs/>
        </w:rPr>
        <w:t>76 (Rev.WRC-15)</w:t>
      </w:r>
      <w:r>
        <w:t xml:space="preserve"> in place for the involved administrations to collaboratively determine whether these aggregate levels are exceeded. This Topic J aims to address a part of this deficiency by introducing the concept of establishing a consultation meeting process to be applied to non-GSO fixed-satellite service (FSS) systems operators to avoid and remedy any exceedance of the aggregate interference levels in Tables 1A to 1D of the Resolution </w:t>
      </w:r>
      <w:r w:rsidRPr="00B91595">
        <w:rPr>
          <w:b/>
          <w:bCs/>
        </w:rPr>
        <w:t>76 (Rev.WRC-15)</w:t>
      </w:r>
      <w:r>
        <w:t xml:space="preserve"> based on accurate modelling of non-GSO systems.</w:t>
      </w:r>
    </w:p>
    <w:p w14:paraId="4CE14B6F" w14:textId="0266FC6A" w:rsidR="00291DA1" w:rsidRDefault="00291DA1" w:rsidP="00291DA1">
      <w:r>
        <w:t xml:space="preserve">In relation to this, </w:t>
      </w:r>
      <w:r w:rsidRPr="00DA60E1">
        <w:t>it is</w:t>
      </w:r>
      <w:r>
        <w:t xml:space="preserve"> recogniz</w:t>
      </w:r>
      <w:r w:rsidRPr="00DA60E1">
        <w:t>ed</w:t>
      </w:r>
      <w:r>
        <w:t xml:space="preserve"> that </w:t>
      </w:r>
      <w:r w:rsidR="008D4650">
        <w:t>m</w:t>
      </w:r>
      <w:r>
        <w:t>ethods and technical procedures are under development in the ITU-R towards establishing one or more new Recommendations to be used during the consultations that would include, for example:</w:t>
      </w:r>
    </w:p>
    <w:p w14:paraId="7A17AC79" w14:textId="77777777" w:rsidR="00291DA1" w:rsidRDefault="00291DA1" w:rsidP="00291DA1">
      <w:pPr>
        <w:pStyle w:val="enumlev1"/>
        <w:numPr>
          <w:ilvl w:val="0"/>
          <w:numId w:val="4"/>
        </w:numPr>
      </w:pPr>
      <w:r>
        <w:t xml:space="preserve">A methodology for calculating the aggregate epfd produced by non-GSO FSS systems operating or planning to operate co-frequency in the frequency bands referred to in Resolution </w:t>
      </w:r>
      <w:r w:rsidRPr="00680E7F">
        <w:rPr>
          <w:b/>
          <w:bCs/>
        </w:rPr>
        <w:t>76 (Rev.WRC-15)</w:t>
      </w:r>
      <w:r>
        <w:t>;</w:t>
      </w:r>
    </w:p>
    <w:p w14:paraId="7940A546" w14:textId="77777777" w:rsidR="00291DA1" w:rsidRDefault="00291DA1" w:rsidP="00291DA1">
      <w:pPr>
        <w:pStyle w:val="enumlev1"/>
        <w:numPr>
          <w:ilvl w:val="0"/>
          <w:numId w:val="4"/>
        </w:numPr>
      </w:pPr>
      <w:r>
        <w:t xml:space="preserve">A methodology to correct any exceedance of the aggregate epfd limits by all those operational non-GSO FSS systems that would meet the criteria in any potential revision of Resolution </w:t>
      </w:r>
      <w:r w:rsidRPr="00680E7F">
        <w:rPr>
          <w:b/>
          <w:bCs/>
        </w:rPr>
        <w:t>76 (Rev.WRC-15)</w:t>
      </w:r>
      <w:r>
        <w:t xml:space="preserve"> or one or more ITU-R Recommendations, as appropriate.</w:t>
      </w:r>
    </w:p>
    <w:p w14:paraId="4011706E" w14:textId="77777777" w:rsidR="00291DA1" w:rsidRDefault="00291DA1" w:rsidP="00291DA1">
      <w:r>
        <w:t xml:space="preserve">Some important details, such as the precise indication of which non-GSO FSS systems operating or planning to operate are considered in the various steps of consideration, or precise availability of information in support of calculations, are expected to be reflected in the above-mentioned methodologies being developed in Recommendations. Such details may not be addressed in the modification of the Resolution </w:t>
      </w:r>
      <w:r w:rsidRPr="00680E7F">
        <w:rPr>
          <w:b/>
          <w:bCs/>
        </w:rPr>
        <w:t>76 (Rev.WRC-15)</w:t>
      </w:r>
      <w:r>
        <w:t xml:space="preserve"> itself but in the above-mentioned methodologies. The ultimate correction of any exceedance of the aggregate epfd limits, if necessary, should focus on non-GSO systems in operation and should use a methodology that avoids any implementation challenges as much as possible.</w:t>
      </w:r>
    </w:p>
    <w:p w14:paraId="78130B7E" w14:textId="2AEE662C" w:rsidR="00291DA1" w:rsidRDefault="00291DA1" w:rsidP="00291DA1">
      <w:r w:rsidRPr="00DA60E1">
        <w:t xml:space="preserve">Notwithstanding the above, CEPT is of the view that, in order to ensure that consultation meetings are effective, considering the amount of resources required by notifying administrations, their satellite operators and the Bureau to hold them, they should preferably occur when the abovementioned methodologies are </w:t>
      </w:r>
      <w:r w:rsidR="00083655" w:rsidRPr="008D4650">
        <w:t>adopted and</w:t>
      </w:r>
      <w:r w:rsidR="00083655">
        <w:t xml:space="preserve"> </w:t>
      </w:r>
      <w:r w:rsidRPr="00DA60E1">
        <w:t>approved by the ITU-R.</w:t>
      </w:r>
    </w:p>
    <w:p w14:paraId="0DACD152" w14:textId="77777777" w:rsidR="00291DA1" w:rsidRDefault="00291DA1" w:rsidP="00291DA1">
      <w:r w:rsidRPr="00DA60E1">
        <w:t xml:space="preserve">CEPT is also of the view that, in order to improve the effectiveness </w:t>
      </w:r>
      <w:r w:rsidRPr="00922BFA">
        <w:t>of the application</w:t>
      </w:r>
      <w:r>
        <w:t xml:space="preserve"> </w:t>
      </w:r>
      <w:r w:rsidRPr="00DA60E1">
        <w:t xml:space="preserve">of No. </w:t>
      </w:r>
      <w:r w:rsidRPr="001E53EE">
        <w:rPr>
          <w:b/>
          <w:bCs/>
        </w:rPr>
        <w:t>22.5K</w:t>
      </w:r>
      <w:r w:rsidRPr="00DA60E1">
        <w:t xml:space="preserve"> of the Radio Regulations, Resolution </w:t>
      </w:r>
      <w:r w:rsidRPr="001E53EE">
        <w:rPr>
          <w:b/>
          <w:bCs/>
        </w:rPr>
        <w:t>76 (Rev.WRC-15)</w:t>
      </w:r>
      <w:r w:rsidRPr="00DA60E1">
        <w:t xml:space="preserve"> should be amended to provide guidance on an appropriate process (including Terms of Reference) to ensure that those administrations responsible for the non-geostationary-satellite systems in the fixed-satellite service comply with </w:t>
      </w:r>
      <w:r w:rsidRPr="00291DA1">
        <w:rPr>
          <w:i/>
          <w:iCs/>
        </w:rPr>
        <w:t>resolves</w:t>
      </w:r>
      <w:r w:rsidRPr="00DA60E1">
        <w:t xml:space="preserve"> 2 of Resolution </w:t>
      </w:r>
      <w:r w:rsidRPr="001E53EE">
        <w:rPr>
          <w:b/>
          <w:bCs/>
        </w:rPr>
        <w:t>76 (Rev.WRC-15)</w:t>
      </w:r>
      <w:r w:rsidRPr="00DA60E1">
        <w:t>.</w:t>
      </w:r>
    </w:p>
    <w:p w14:paraId="39E6E3AC" w14:textId="7A45934D" w:rsidR="00291DA1" w:rsidRDefault="00291DA1" w:rsidP="00291DA1">
      <w:r>
        <w:t>Based on the above, it is proposed to:</w:t>
      </w:r>
    </w:p>
    <w:p w14:paraId="69B90FC1" w14:textId="5D3670E0" w:rsidR="00291DA1" w:rsidRDefault="00291DA1" w:rsidP="00291DA1">
      <w:pPr>
        <w:pStyle w:val="enumlev1"/>
        <w:numPr>
          <w:ilvl w:val="0"/>
          <w:numId w:val="4"/>
        </w:numPr>
      </w:pPr>
      <w:r>
        <w:t xml:space="preserve">modify Resolution </w:t>
      </w:r>
      <w:r w:rsidRPr="00680E7F">
        <w:rPr>
          <w:b/>
          <w:bCs/>
        </w:rPr>
        <w:t>76 (Rev.WRC-15)</w:t>
      </w:r>
      <w:r>
        <w:t>;</w:t>
      </w:r>
    </w:p>
    <w:p w14:paraId="7B9E49E2" w14:textId="08FDA077" w:rsidR="00291DA1" w:rsidRPr="00DA60E1" w:rsidRDefault="00291DA1" w:rsidP="00291DA1">
      <w:pPr>
        <w:pStyle w:val="enumlev1"/>
        <w:numPr>
          <w:ilvl w:val="0"/>
          <w:numId w:val="4"/>
        </w:numPr>
      </w:pPr>
      <w:r>
        <w:t>add</w:t>
      </w:r>
      <w:r w:rsidRPr="00DA60E1">
        <w:t xml:space="preserve"> Annex 2 to Resolution </w:t>
      </w:r>
      <w:r w:rsidRPr="00DA60E1">
        <w:rPr>
          <w:b/>
          <w:bCs/>
        </w:rPr>
        <w:t>76 (Rev.WRC-15)</w:t>
      </w:r>
      <w:r w:rsidRPr="00DA60E1">
        <w:t xml:space="preserve"> containing the Terms of Reference</w:t>
      </w:r>
      <w:r>
        <w:t xml:space="preserve"> that should be used by concerned administrations for consultation meetings in case </w:t>
      </w:r>
      <w:r w:rsidRPr="003B7964">
        <w:t xml:space="preserve">one or more administrations responsible for the non-geostationary-satellite systems in the fixed-satellite service need to comply with </w:t>
      </w:r>
      <w:r w:rsidRPr="00291DA1">
        <w:rPr>
          <w:i/>
          <w:iCs/>
        </w:rPr>
        <w:t>resolves</w:t>
      </w:r>
      <w:r w:rsidRPr="003B7964">
        <w:t xml:space="preserve"> 2 of Resolution </w:t>
      </w:r>
      <w:r w:rsidRPr="00291DA1">
        <w:rPr>
          <w:b/>
          <w:bCs/>
        </w:rPr>
        <w:t>76 (Rev.WRC-15)</w:t>
      </w:r>
      <w:r w:rsidRPr="003B7964">
        <w:t>.</w:t>
      </w:r>
    </w:p>
    <w:p w14:paraId="726D3FA1" w14:textId="37209E6B" w:rsidR="00486752" w:rsidRPr="008B1C03" w:rsidRDefault="00486752" w:rsidP="00486752">
      <w:pPr>
        <w:pStyle w:val="Headingb"/>
        <w:rPr>
          <w:lang w:val="en-US"/>
        </w:rPr>
      </w:pPr>
      <w:r w:rsidRPr="008B1C03">
        <w:rPr>
          <w:lang w:val="en-US"/>
        </w:rPr>
        <w:t>Proposals</w:t>
      </w:r>
    </w:p>
    <w:p w14:paraId="4431FFD1" w14:textId="03872398" w:rsidR="00486752" w:rsidRPr="00067E11" w:rsidRDefault="00486752" w:rsidP="00486752">
      <w:pPr>
        <w:pStyle w:val="enumlev1"/>
        <w:ind w:left="0" w:firstLine="0"/>
      </w:pPr>
      <w:r w:rsidRPr="00067E11">
        <w:br w:type="page"/>
      </w:r>
    </w:p>
    <w:p w14:paraId="5413B492" w14:textId="5D91EA0C" w:rsidR="00CD40E6" w:rsidRDefault="00442F8C">
      <w:pPr>
        <w:pStyle w:val="Proposal"/>
      </w:pPr>
      <w:r>
        <w:lastRenderedPageBreak/>
        <w:t>MOD</w:t>
      </w:r>
      <w:r>
        <w:tab/>
        <w:t>EUR/</w:t>
      </w:r>
      <w:r w:rsidR="00486752">
        <w:t>XXX</w:t>
      </w:r>
      <w:r>
        <w:t>A22A12/1</w:t>
      </w:r>
    </w:p>
    <w:p w14:paraId="13033031" w14:textId="5D53A8E5" w:rsidR="001806D7" w:rsidRPr="001B68D6" w:rsidRDefault="00442F8C" w:rsidP="0087044E">
      <w:pPr>
        <w:pStyle w:val="ResNo"/>
      </w:pPr>
      <w:bookmarkStart w:id="6" w:name="_Toc39649343"/>
      <w:r w:rsidRPr="001B68D6">
        <w:t xml:space="preserve">RESOLUTION </w:t>
      </w:r>
      <w:r w:rsidRPr="001B68D6">
        <w:rPr>
          <w:rStyle w:val="href"/>
        </w:rPr>
        <w:t>76</w:t>
      </w:r>
      <w:r w:rsidRPr="001B68D6">
        <w:t xml:space="preserve"> (</w:t>
      </w:r>
      <w:r w:rsidRPr="001B68D6">
        <w:rPr>
          <w:lang w:eastAsia="zh-CN"/>
        </w:rPr>
        <w:t>REV.</w:t>
      </w:r>
      <w:r w:rsidRPr="001B68D6">
        <w:t>WRC-</w:t>
      </w:r>
      <w:del w:id="7" w:author="Doriana Guiducci" w:date="2023-04-18T14:08:00Z">
        <w:r w:rsidRPr="001B68D6" w:rsidDel="00486752">
          <w:delText>15</w:delText>
        </w:r>
      </w:del>
      <w:ins w:id="8" w:author="Doriana Guiducci" w:date="2023-04-18T14:08:00Z">
        <w:r w:rsidR="00486752">
          <w:t>23</w:t>
        </w:r>
      </w:ins>
      <w:r w:rsidRPr="001B68D6">
        <w:t>)</w:t>
      </w:r>
      <w:bookmarkEnd w:id="6"/>
    </w:p>
    <w:p w14:paraId="7C5C7188" w14:textId="77777777" w:rsidR="001806D7" w:rsidRPr="001B68D6" w:rsidRDefault="00442F8C" w:rsidP="0087044E">
      <w:pPr>
        <w:pStyle w:val="Restitle"/>
      </w:pPr>
      <w:bookmarkStart w:id="9" w:name="_Toc327364332"/>
      <w:bookmarkStart w:id="10" w:name="_Toc450048605"/>
      <w:bookmarkStart w:id="11" w:name="_Toc39649344"/>
      <w:r w:rsidRPr="001B68D6">
        <w:t xml:space="preserve">Protection of geostationary fixed-satellite service and geostationary broadcasting-satellite service networks from the maximum aggregate </w:t>
      </w:r>
      <w:r w:rsidRPr="001B68D6">
        <w:br/>
        <w:t>equivalent power flux</w:t>
      </w:r>
      <w:r w:rsidRPr="001B68D6">
        <w:noBreakHyphen/>
        <w:t>density produced by multiple non</w:t>
      </w:r>
      <w:r w:rsidRPr="001B68D6">
        <w:noBreakHyphen/>
        <w:t xml:space="preserve">geostationary </w:t>
      </w:r>
      <w:r w:rsidRPr="001B68D6">
        <w:br/>
        <w:t>fixed-satellite service systems in frequency bands where equivalent</w:t>
      </w:r>
      <w:r w:rsidRPr="001B68D6">
        <w:br/>
        <w:t>power flux-density limits have been adopted</w:t>
      </w:r>
      <w:bookmarkEnd w:id="9"/>
      <w:bookmarkEnd w:id="10"/>
      <w:bookmarkEnd w:id="11"/>
    </w:p>
    <w:p w14:paraId="017C7548" w14:textId="1C1959B6" w:rsidR="001806D7" w:rsidRPr="001B68D6" w:rsidRDefault="00442F8C" w:rsidP="0087044E">
      <w:pPr>
        <w:pStyle w:val="Normalaftertitle"/>
      </w:pPr>
      <w:r w:rsidRPr="001B68D6">
        <w:t xml:space="preserve">The World Radiocommunication </w:t>
      </w:r>
      <w:r w:rsidRPr="00E94E6B">
        <w:t>Conference</w:t>
      </w:r>
      <w:r w:rsidRPr="001B68D6">
        <w:t xml:space="preserve"> </w:t>
      </w:r>
      <w:r w:rsidRPr="00991E02">
        <w:t>(</w:t>
      </w:r>
      <w:del w:id="12" w:author="Doriana Guiducci" w:date="2023-04-18T14:08:00Z">
        <w:r w:rsidRPr="00991E02" w:rsidDel="00486752">
          <w:rPr>
            <w:lang w:eastAsia="zh-CN"/>
          </w:rPr>
          <w:delText>Geneva</w:delText>
        </w:r>
      </w:del>
      <w:ins w:id="13" w:author="Doriana Guiducci" w:date="2023-04-18T14:08:00Z">
        <w:r w:rsidR="00486752">
          <w:rPr>
            <w:lang w:eastAsia="zh-CN"/>
          </w:rPr>
          <w:t>Dubai</w:t>
        </w:r>
      </w:ins>
      <w:r w:rsidRPr="001B68D6">
        <w:t xml:space="preserve">, </w:t>
      </w:r>
      <w:r w:rsidRPr="001B68D6">
        <w:rPr>
          <w:lang w:eastAsia="zh-CN"/>
        </w:rPr>
        <w:t>20</w:t>
      </w:r>
      <w:del w:id="14" w:author="Doriana Guiducci" w:date="2023-04-18T14:08:00Z">
        <w:r w:rsidRPr="001B68D6" w:rsidDel="00486752">
          <w:delText>15</w:delText>
        </w:r>
      </w:del>
      <w:ins w:id="15" w:author="Doriana Guiducci" w:date="2023-04-18T14:08:00Z">
        <w:r w:rsidR="00486752">
          <w:rPr>
            <w:lang w:eastAsia="zh-CN"/>
          </w:rPr>
          <w:t>23</w:t>
        </w:r>
      </w:ins>
      <w:r w:rsidRPr="001B68D6">
        <w:t>),</w:t>
      </w:r>
    </w:p>
    <w:p w14:paraId="1EABFCD6" w14:textId="77777777" w:rsidR="001806D7" w:rsidRPr="001B68D6" w:rsidRDefault="00442F8C" w:rsidP="0087044E">
      <w:pPr>
        <w:pStyle w:val="Call"/>
      </w:pPr>
      <w:r w:rsidRPr="001B68D6">
        <w:t>considering</w:t>
      </w:r>
    </w:p>
    <w:p w14:paraId="470F61A1" w14:textId="77777777" w:rsidR="001806D7" w:rsidRPr="001B68D6" w:rsidRDefault="00442F8C" w:rsidP="0087044E">
      <w:r w:rsidRPr="001B68D6">
        <w:rPr>
          <w:i/>
          <w:iCs/>
        </w:rPr>
        <w:t>a)</w:t>
      </w:r>
      <w:r w:rsidRPr="001B68D6">
        <w:tab/>
        <w:t>that WRC</w:t>
      </w:r>
      <w:r w:rsidRPr="001B68D6">
        <w:noBreakHyphen/>
        <w:t>97 adopted, in Article </w:t>
      </w:r>
      <w:r w:rsidRPr="001B68D6">
        <w:rPr>
          <w:rStyle w:val="Artref"/>
          <w:b/>
          <w:bCs/>
          <w:color w:val="000000"/>
        </w:rPr>
        <w:t>22</w:t>
      </w:r>
      <w:r w:rsidRPr="001B68D6">
        <w:t>, provisional equivalent power flux-density (epfd) limits to be met by non</w:t>
      </w:r>
      <w:r w:rsidRPr="001B68D6">
        <w:noBreakHyphen/>
        <w:t>geostationary fixed-satellite service (non-GSO FSS) systems in order to protect GSO FSS and GSO broadcasting-satellite service (BSS) networks in parts of the frequency range 10.7-30</w:t>
      </w:r>
      <w:r>
        <w:t> GHz</w:t>
      </w:r>
      <w:r w:rsidRPr="001B68D6">
        <w:t>;</w:t>
      </w:r>
    </w:p>
    <w:p w14:paraId="34213232" w14:textId="77777777" w:rsidR="001806D7" w:rsidRPr="001B68D6" w:rsidRDefault="00442F8C" w:rsidP="0087044E">
      <w:r w:rsidRPr="001B68D6">
        <w:rPr>
          <w:i/>
          <w:iCs/>
        </w:rPr>
        <w:t>b)</w:t>
      </w:r>
      <w:r w:rsidRPr="001B68D6">
        <w:tab/>
        <w:t xml:space="preserve">that </w:t>
      </w:r>
      <w:r w:rsidRPr="001B68D6">
        <w:rPr>
          <w:rFonts w:eastAsiaTheme="minorEastAsia"/>
          <w:color w:val="231F20"/>
          <w:szCs w:val="24"/>
        </w:rPr>
        <w:t>WRC</w:t>
      </w:r>
      <w:r w:rsidRPr="001B68D6">
        <w:rPr>
          <w:rFonts w:eastAsiaTheme="minorEastAsia"/>
          <w:color w:val="231F20"/>
          <w:szCs w:val="24"/>
        </w:rPr>
        <w:noBreakHyphen/>
        <w:t>2000</w:t>
      </w:r>
      <w:r w:rsidRPr="001B68D6">
        <w:t xml:space="preserve"> revised Article </w:t>
      </w:r>
      <w:r w:rsidRPr="001B68D6">
        <w:rPr>
          <w:rStyle w:val="Artref"/>
          <w:b/>
          <w:bCs/>
          <w:color w:val="000000"/>
        </w:rPr>
        <w:t>22</w:t>
      </w:r>
      <w:r w:rsidRPr="001B68D6">
        <w:t xml:space="preserve"> to ensure the limits contained therein provide adequate protection to GSO systems without placing undue constraints on any of the systems and services sharing these frequency bands;</w:t>
      </w:r>
    </w:p>
    <w:p w14:paraId="788F7C15" w14:textId="77777777" w:rsidR="001806D7" w:rsidRPr="001B68D6" w:rsidRDefault="00442F8C" w:rsidP="0087044E">
      <w:r w:rsidRPr="001B68D6">
        <w:rPr>
          <w:i/>
          <w:iCs/>
        </w:rPr>
        <w:t>c)</w:t>
      </w:r>
      <w:r w:rsidRPr="001B68D6">
        <w:tab/>
        <w:t xml:space="preserve">that </w:t>
      </w:r>
      <w:r w:rsidRPr="001B68D6">
        <w:rPr>
          <w:rFonts w:eastAsiaTheme="minorEastAsia"/>
          <w:color w:val="231F20"/>
          <w:szCs w:val="24"/>
        </w:rPr>
        <w:t>WRC</w:t>
      </w:r>
      <w:r w:rsidRPr="001B68D6">
        <w:rPr>
          <w:rFonts w:eastAsiaTheme="minorEastAsia"/>
          <w:color w:val="231F20"/>
          <w:szCs w:val="24"/>
        </w:rPr>
        <w:noBreakHyphen/>
        <w:t xml:space="preserve">2000 </w:t>
      </w:r>
      <w:r w:rsidRPr="001B68D6">
        <w:t>decided that a combination of single-entry validation, single-entry operational and, for certain antenna sizes, single-entry additional operational epfd limits, contained in Article </w:t>
      </w:r>
      <w:r w:rsidRPr="001B68D6">
        <w:rPr>
          <w:rStyle w:val="Artref"/>
          <w:b/>
          <w:bCs/>
          <w:color w:val="000000"/>
        </w:rPr>
        <w:t>22</w:t>
      </w:r>
      <w:r w:rsidRPr="001B68D6">
        <w:t>, along with the aggregate limits in Tables 1A to 1D as contained in Annex 1 to this Resolution, which apply to non</w:t>
      </w:r>
      <w:r w:rsidRPr="001B68D6">
        <w:noBreakHyphen/>
        <w:t xml:space="preserve">GSO FSS systems, protects GSO networks in these </w:t>
      </w:r>
      <w:r>
        <w:t xml:space="preserve">frequency </w:t>
      </w:r>
      <w:r w:rsidRPr="001B68D6">
        <w:t>bands;</w:t>
      </w:r>
    </w:p>
    <w:p w14:paraId="33981C41" w14:textId="4EB4838B" w:rsidR="001806D7" w:rsidRPr="001B68D6" w:rsidRDefault="00442F8C" w:rsidP="0087044E">
      <w:r w:rsidRPr="001B68D6">
        <w:rPr>
          <w:i/>
          <w:iCs/>
        </w:rPr>
        <w:t>d)</w:t>
      </w:r>
      <w:r w:rsidRPr="001B68D6">
        <w:tab/>
        <w:t>that these single-entry validation limits have been derived from aggregate epfd masks contained in Tables 1A to 1D</w:t>
      </w:r>
      <w:ins w:id="16" w:author="Doriana Guiducci" w:date="2023-04-18T14:09:00Z">
        <w:r w:rsidR="00486752">
          <w:t xml:space="preserve"> of Annex 1</w:t>
        </w:r>
      </w:ins>
      <w:r w:rsidRPr="001B68D6">
        <w:t>, assuming a maximum effective number of non-GSO FSS systems of 3.5;</w:t>
      </w:r>
    </w:p>
    <w:p w14:paraId="6D80AF5E" w14:textId="03951703" w:rsidR="001806D7" w:rsidRPr="001B68D6" w:rsidRDefault="00442F8C" w:rsidP="0087044E">
      <w:r w:rsidRPr="001B68D6">
        <w:rPr>
          <w:i/>
          <w:iCs/>
        </w:rPr>
        <w:t>e)</w:t>
      </w:r>
      <w:r w:rsidRPr="001B68D6">
        <w:tab/>
        <w:t>that the aggregate interference caused by all co-frequency non</w:t>
      </w:r>
      <w:r w:rsidRPr="001B68D6">
        <w:noBreakHyphen/>
        <w:t xml:space="preserve">GSO FSS systems in these </w:t>
      </w:r>
      <w:r>
        <w:t xml:space="preserve">frequency </w:t>
      </w:r>
      <w:r w:rsidRPr="001B68D6">
        <w:t xml:space="preserve">bands into GSO FSS systems should not exceed the </w:t>
      </w:r>
      <w:r w:rsidRPr="009A65B9">
        <w:t>aggregate</w:t>
      </w:r>
      <w:r w:rsidRPr="001B68D6">
        <w:t xml:space="preserve"> epfd </w:t>
      </w:r>
      <w:ins w:id="17" w:author="Doriana Guiducci" w:date="2023-04-18T14:09:00Z">
        <w:r w:rsidR="00486752" w:rsidRPr="009A65B9">
          <w:t>limits</w:t>
        </w:r>
        <w:r w:rsidR="00486752" w:rsidRPr="009A65B9" w:rsidDel="00486752">
          <w:t xml:space="preserve"> </w:t>
        </w:r>
      </w:ins>
      <w:del w:id="18" w:author="Doriana Guiducci" w:date="2023-04-18T14:09:00Z">
        <w:r w:rsidRPr="009A65B9" w:rsidDel="00486752">
          <w:delText>levels</w:delText>
        </w:r>
        <w:r w:rsidRPr="001B68D6" w:rsidDel="00486752">
          <w:delText xml:space="preserve"> </w:delText>
        </w:r>
      </w:del>
      <w:r w:rsidRPr="001B68D6">
        <w:t>in Tables 1A to 1D</w:t>
      </w:r>
      <w:ins w:id="19" w:author="Doriana Guiducci" w:date="2023-04-18T14:09:00Z">
        <w:r w:rsidR="00486752" w:rsidRPr="00486752">
          <w:t xml:space="preserve"> </w:t>
        </w:r>
        <w:r w:rsidR="00486752">
          <w:t>of Annex 1</w:t>
        </w:r>
      </w:ins>
      <w:r w:rsidRPr="001B68D6">
        <w:t>;</w:t>
      </w:r>
    </w:p>
    <w:p w14:paraId="0D6F084C" w14:textId="697A00FC" w:rsidR="00486752" w:rsidRDefault="00486752" w:rsidP="00486752">
      <w:pPr>
        <w:rPr>
          <w:ins w:id="20" w:author="Doriana Guiducci" w:date="2023-04-18T14:09:00Z"/>
          <w:lang w:eastAsia="zh-CN"/>
        </w:rPr>
      </w:pPr>
      <w:ins w:id="21" w:author="Doriana Guiducci" w:date="2023-04-18T14:09:00Z">
        <w:r w:rsidRPr="00486752">
          <w:rPr>
            <w:i/>
            <w:iCs/>
            <w:lang w:eastAsia="zh-CN"/>
          </w:rPr>
          <w:t>f)</w:t>
        </w:r>
        <w:r w:rsidRPr="007431B6">
          <w:rPr>
            <w:lang w:eastAsia="zh-CN"/>
          </w:rPr>
          <w:tab/>
        </w:r>
      </w:ins>
      <w:ins w:id="22" w:author="Auteur">
        <w:r w:rsidR="00CC7FFA" w:rsidRPr="007431B6">
          <w:rPr>
            <w:lang w:eastAsia="zh-CN"/>
          </w:rPr>
          <w:t xml:space="preserve">that to achieve the objective in </w:t>
        </w:r>
        <w:r w:rsidR="00CC7FFA" w:rsidRPr="00781762">
          <w:rPr>
            <w:i/>
            <w:iCs/>
            <w:lang w:eastAsia="zh-CN"/>
          </w:rPr>
          <w:t>considering e)</w:t>
        </w:r>
        <w:r w:rsidR="00CC7FFA" w:rsidRPr="007431B6">
          <w:rPr>
            <w:lang w:eastAsia="zh-CN"/>
          </w:rPr>
          <w:t xml:space="preserve">, administrations operating non-GSO FSS systems would need to establish in collaboration, through consultation meetings, the evaluation of aggregate interference levels of all concerned space stations and the implementation of measures to ensure that </w:t>
        </w:r>
      </w:ins>
      <w:ins w:id="23" w:author="CEPT" w:date="2023-08-03T21:02:00Z">
        <w:r w:rsidR="00291DA1">
          <w:rPr>
            <w:lang w:eastAsia="zh-CN"/>
          </w:rPr>
          <w:t xml:space="preserve">the emission of </w:t>
        </w:r>
      </w:ins>
      <w:ins w:id="24" w:author="Auteur">
        <w:r w:rsidR="00CC7FFA" w:rsidRPr="007431B6">
          <w:rPr>
            <w:lang w:eastAsia="zh-CN"/>
          </w:rPr>
          <w:t xml:space="preserve">those non-GSO FSS space stations do not exceed the aggregate epfd </w:t>
        </w:r>
        <w:r w:rsidR="00CC7FFA" w:rsidRPr="00CC7FFA">
          <w:rPr>
            <w:lang w:eastAsia="zh-CN"/>
          </w:rPr>
          <w:t>limits</w:t>
        </w:r>
        <w:r w:rsidR="00CC7FFA">
          <w:rPr>
            <w:lang w:eastAsia="zh-CN"/>
          </w:rPr>
          <w:t xml:space="preserve"> required</w:t>
        </w:r>
        <w:r w:rsidR="00CC7FFA">
          <w:t xml:space="preserve"> </w:t>
        </w:r>
        <w:r w:rsidR="00CC7FFA" w:rsidRPr="007431B6">
          <w:rPr>
            <w:lang w:eastAsia="zh-CN"/>
          </w:rPr>
          <w:t>for the protection of GSO FSS networks;</w:t>
        </w:r>
      </w:ins>
    </w:p>
    <w:p w14:paraId="7CD4AD78" w14:textId="12396B2E" w:rsidR="001806D7" w:rsidRPr="001B68D6" w:rsidRDefault="00442F8C" w:rsidP="00486752">
      <w:del w:id="25" w:author="Doriana Guiducci" w:date="2023-04-18T14:10:00Z">
        <w:r w:rsidRPr="001B68D6" w:rsidDel="00486752">
          <w:rPr>
            <w:i/>
            <w:iCs/>
          </w:rPr>
          <w:delText>f</w:delText>
        </w:r>
      </w:del>
      <w:ins w:id="26" w:author="Doriana Guiducci" w:date="2023-04-18T14:10:00Z">
        <w:r w:rsidR="00486752">
          <w:rPr>
            <w:i/>
            <w:iCs/>
          </w:rPr>
          <w:t>g</w:t>
        </w:r>
      </w:ins>
      <w:r w:rsidRPr="001B68D6">
        <w:rPr>
          <w:i/>
          <w:iCs/>
        </w:rPr>
        <w:t>)</w:t>
      </w:r>
      <w:r w:rsidRPr="001B68D6">
        <w:tab/>
        <w:t>that WRC</w:t>
      </w:r>
      <w:r w:rsidRPr="001B68D6">
        <w:noBreakHyphen/>
        <w:t xml:space="preserve">97 decided, and </w:t>
      </w:r>
      <w:r w:rsidRPr="001B68D6">
        <w:rPr>
          <w:rFonts w:eastAsiaTheme="minorEastAsia"/>
          <w:color w:val="231F20"/>
          <w:szCs w:val="24"/>
        </w:rPr>
        <w:t>WRC</w:t>
      </w:r>
      <w:r w:rsidRPr="001B68D6">
        <w:rPr>
          <w:rFonts w:eastAsiaTheme="minorEastAsia"/>
          <w:color w:val="231F20"/>
          <w:szCs w:val="24"/>
        </w:rPr>
        <w:noBreakHyphen/>
        <w:t xml:space="preserve">2000 </w:t>
      </w:r>
      <w:r w:rsidRPr="001B68D6">
        <w:t>confirmed, that non</w:t>
      </w:r>
      <w:r w:rsidRPr="001B68D6">
        <w:noBreakHyphen/>
        <w:t xml:space="preserve">GSO FSS systems in the </w:t>
      </w:r>
      <w:r>
        <w:t xml:space="preserve">frequency </w:t>
      </w:r>
      <w:r w:rsidRPr="001B68D6">
        <w:t xml:space="preserve">bands in question are to mutually coordinate the use of frequencies in these </w:t>
      </w:r>
      <w:r>
        <w:t xml:space="preserve">frequency </w:t>
      </w:r>
      <w:r w:rsidRPr="001B68D6">
        <w:t>bands under the provisions of No. </w:t>
      </w:r>
      <w:r w:rsidRPr="001B68D6">
        <w:rPr>
          <w:rStyle w:val="Artref"/>
          <w:b/>
          <w:bCs/>
          <w:color w:val="000000"/>
        </w:rPr>
        <w:t>9.12</w:t>
      </w:r>
      <w:r w:rsidRPr="001B68D6">
        <w:t>;</w:t>
      </w:r>
    </w:p>
    <w:p w14:paraId="060FCC68" w14:textId="59A7BAF0" w:rsidR="001806D7" w:rsidRPr="001B68D6" w:rsidRDefault="00442F8C" w:rsidP="0087044E">
      <w:del w:id="27" w:author="Doriana Guiducci" w:date="2023-04-18T14:10:00Z">
        <w:r w:rsidRPr="001B68D6" w:rsidDel="00486752">
          <w:rPr>
            <w:i/>
            <w:iCs/>
          </w:rPr>
          <w:delText>g</w:delText>
        </w:r>
      </w:del>
      <w:ins w:id="28" w:author="Doriana Guiducci" w:date="2023-04-18T14:10:00Z">
        <w:r w:rsidR="00486752">
          <w:rPr>
            <w:i/>
            <w:iCs/>
          </w:rPr>
          <w:t>h</w:t>
        </w:r>
      </w:ins>
      <w:r w:rsidRPr="001B68D6">
        <w:rPr>
          <w:i/>
          <w:iCs/>
        </w:rPr>
        <w:t>)</w:t>
      </w:r>
      <w:r w:rsidRPr="001B68D6">
        <w:tab/>
        <w:t>that the orbital characteristics of such systems are likely to be inhomogeneous;</w:t>
      </w:r>
    </w:p>
    <w:p w14:paraId="27217658" w14:textId="3329F423" w:rsidR="001806D7" w:rsidRPr="001B68D6" w:rsidRDefault="00442F8C" w:rsidP="0087044E">
      <w:del w:id="29" w:author="Doriana Guiducci" w:date="2023-04-18T14:10:00Z">
        <w:r w:rsidRPr="001B68D6" w:rsidDel="00486752">
          <w:rPr>
            <w:i/>
            <w:iCs/>
          </w:rPr>
          <w:delText>h</w:delText>
        </w:r>
      </w:del>
      <w:ins w:id="30" w:author="Doriana Guiducci" w:date="2023-04-18T14:10:00Z">
        <w:r w:rsidR="00486752">
          <w:rPr>
            <w:i/>
            <w:iCs/>
          </w:rPr>
          <w:t>i</w:t>
        </w:r>
      </w:ins>
      <w:r w:rsidRPr="001B68D6">
        <w:rPr>
          <w:i/>
          <w:iCs/>
        </w:rPr>
        <w:t>)</w:t>
      </w:r>
      <w:r w:rsidRPr="001B68D6">
        <w:tab/>
        <w:t>that, as a result of this likely inhomogeneity, the aggregate epfd levels from multiple non</w:t>
      </w:r>
      <w:r w:rsidRPr="001B68D6">
        <w:noBreakHyphen/>
        <w:t>GSO FSS systems will not be directly related to the actual number of systems sharing a frequency band</w:t>
      </w:r>
      <w:del w:id="31" w:author="Doriana Guiducci" w:date="2023-04-18T14:30:00Z">
        <w:r w:rsidRPr="001B68D6" w:rsidDel="003C7D89">
          <w:delText>, and the number of such systems operating co-frequency is likely to be small</w:delText>
        </w:r>
      </w:del>
      <w:r w:rsidRPr="001B68D6">
        <w:t>;</w:t>
      </w:r>
    </w:p>
    <w:p w14:paraId="49C5C929" w14:textId="19D4ADD7" w:rsidR="001806D7" w:rsidRPr="001B68D6" w:rsidRDefault="00442F8C" w:rsidP="0087044E">
      <w:del w:id="32" w:author="Doriana Guiducci" w:date="2023-04-18T14:10:00Z">
        <w:r w:rsidRPr="001B68D6" w:rsidDel="00486752">
          <w:rPr>
            <w:i/>
            <w:iCs/>
          </w:rPr>
          <w:delText>i</w:delText>
        </w:r>
      </w:del>
      <w:ins w:id="33" w:author="Doriana Guiducci" w:date="2023-04-18T14:10:00Z">
        <w:r w:rsidR="00486752">
          <w:rPr>
            <w:i/>
            <w:iCs/>
          </w:rPr>
          <w:t>j</w:t>
        </w:r>
      </w:ins>
      <w:r w:rsidRPr="001B68D6">
        <w:rPr>
          <w:i/>
          <w:iCs/>
        </w:rPr>
        <w:t>)</w:t>
      </w:r>
      <w:r w:rsidRPr="001B68D6">
        <w:tab/>
        <w:t>that the possible misapplication of single-entry limits should be avoided,</w:t>
      </w:r>
    </w:p>
    <w:p w14:paraId="43C316C4" w14:textId="77777777" w:rsidR="001806D7" w:rsidRPr="001B68D6" w:rsidRDefault="00442F8C" w:rsidP="0087044E">
      <w:pPr>
        <w:pStyle w:val="Call"/>
      </w:pPr>
      <w:r w:rsidRPr="001B68D6">
        <w:lastRenderedPageBreak/>
        <w:t>recognizing</w:t>
      </w:r>
    </w:p>
    <w:p w14:paraId="2E4D341F" w14:textId="280AE92F" w:rsidR="001806D7" w:rsidRPr="001B68D6" w:rsidRDefault="00442F8C" w:rsidP="0087044E">
      <w:r w:rsidRPr="001B68D6">
        <w:rPr>
          <w:i/>
          <w:iCs/>
        </w:rPr>
        <w:t>a)</w:t>
      </w:r>
      <w:r w:rsidRPr="001B68D6">
        <w:tab/>
        <w:t xml:space="preserve">that non-GSO FSS systems </w:t>
      </w:r>
      <w:del w:id="34" w:author="Doriana Guiducci" w:date="2023-04-18T14:10:00Z">
        <w:r w:rsidRPr="001B68D6" w:rsidDel="00486752">
          <w:delText>are likely to</w:delText>
        </w:r>
      </w:del>
      <w:ins w:id="35" w:author="Doriana Guiducci" w:date="2023-04-18T14:10:00Z">
        <w:r w:rsidR="00486752">
          <w:t>may</w:t>
        </w:r>
      </w:ins>
      <w:r w:rsidRPr="001B68D6">
        <w:t xml:space="preserve"> need to implement interference mitigation techniques to mutually share frequencies;</w:t>
      </w:r>
    </w:p>
    <w:p w14:paraId="62D557B6" w14:textId="6A4906C6" w:rsidR="001806D7" w:rsidRPr="001B68D6" w:rsidDel="00486752" w:rsidRDefault="00442F8C" w:rsidP="0087044E">
      <w:pPr>
        <w:rPr>
          <w:del w:id="36" w:author="Doriana Guiducci" w:date="2023-04-18T14:10:00Z"/>
        </w:rPr>
      </w:pPr>
      <w:del w:id="37" w:author="Doriana Guiducci" w:date="2023-04-18T14:10:00Z">
        <w:r w:rsidRPr="001B68D6" w:rsidDel="00486752">
          <w:rPr>
            <w:i/>
            <w:iCs/>
          </w:rPr>
          <w:delText>b)</w:delText>
        </w:r>
        <w:r w:rsidRPr="001B68D6" w:rsidDel="00486752">
          <w:tab/>
          <w:delText>that, on account of the use of such interference mitigation techniques, it is likely that the number of non</w:delText>
        </w:r>
        <w:r w:rsidRPr="001B68D6" w:rsidDel="00486752">
          <w:noBreakHyphen/>
          <w:delText>GSO systems will remain small, as will the aggregate interference caused by non</w:delText>
        </w:r>
        <w:r w:rsidRPr="001B68D6" w:rsidDel="00486752">
          <w:noBreakHyphen/>
          <w:delText>GSO FSS systems into GSO systems;</w:delText>
        </w:r>
      </w:del>
    </w:p>
    <w:p w14:paraId="2D92C1C7" w14:textId="3040FA0F" w:rsidR="001806D7" w:rsidRPr="001B68D6" w:rsidRDefault="00486752" w:rsidP="0087044E">
      <w:ins w:id="38" w:author="Doriana Guiducci" w:date="2023-04-18T14:11:00Z">
        <w:r w:rsidRPr="000844AC">
          <w:rPr>
            <w:i/>
            <w:iCs/>
          </w:rPr>
          <w:t>b</w:t>
        </w:r>
      </w:ins>
      <w:del w:id="39" w:author="Doriana Guiducci" w:date="2023-04-18T14:13:00Z">
        <w:r w:rsidRPr="000844AC" w:rsidDel="00617E46">
          <w:rPr>
            <w:i/>
            <w:iCs/>
          </w:rPr>
          <w:delText>c</w:delText>
        </w:r>
      </w:del>
      <w:r w:rsidRPr="001B68D6">
        <w:rPr>
          <w:i/>
          <w:iCs/>
        </w:rPr>
        <w:t>)</w:t>
      </w:r>
      <w:r w:rsidRPr="001B68D6">
        <w:tab/>
        <w:t xml:space="preserve">that, notwithstanding </w:t>
      </w:r>
      <w:r w:rsidRPr="001B68D6">
        <w:rPr>
          <w:i/>
          <w:iCs/>
        </w:rPr>
        <w:t xml:space="preserve">considering d) </w:t>
      </w:r>
      <w:r w:rsidRPr="001B68D6">
        <w:t xml:space="preserve">and </w:t>
      </w:r>
      <w:r w:rsidRPr="001B68D6">
        <w:rPr>
          <w:i/>
          <w:iCs/>
        </w:rPr>
        <w:t>e)</w:t>
      </w:r>
      <w:del w:id="40" w:author="Doriana Guiducci" w:date="2023-04-18T14:11:00Z">
        <w:r w:rsidRPr="001B68D6" w:rsidDel="00486752">
          <w:delText xml:space="preserve"> and </w:delText>
        </w:r>
        <w:r w:rsidRPr="001B68D6" w:rsidDel="00486752">
          <w:rPr>
            <w:i/>
            <w:iCs/>
          </w:rPr>
          <w:delText>recognizing b)</w:delText>
        </w:r>
      </w:del>
      <w:r w:rsidRPr="001B68D6">
        <w:t>, there may be instances where the aggregate interference from non</w:t>
      </w:r>
      <w:r w:rsidRPr="001B68D6">
        <w:noBreakHyphen/>
        <w:t>GSO systems could exceed the interference levels given in Tables 1A to 1D</w:t>
      </w:r>
      <w:ins w:id="41" w:author="Doriana Guiducci" w:date="2023-04-18T14:12:00Z">
        <w:r w:rsidR="00617E46">
          <w:t xml:space="preserve"> of Annex 1</w:t>
        </w:r>
      </w:ins>
      <w:r w:rsidRPr="001B68D6">
        <w:t>;</w:t>
      </w:r>
    </w:p>
    <w:p w14:paraId="2A129D49" w14:textId="56E61D24" w:rsidR="00617E46" w:rsidRDefault="00617E46" w:rsidP="0087044E">
      <w:pPr>
        <w:rPr>
          <w:ins w:id="42" w:author="Doriana Guiducci" w:date="2023-04-18T14:13:00Z"/>
        </w:rPr>
      </w:pPr>
      <w:ins w:id="43" w:author="Doriana Guiducci" w:date="2023-04-18T14:12:00Z">
        <w:r w:rsidRPr="00CE0A69">
          <w:rPr>
            <w:i/>
            <w:iCs/>
          </w:rPr>
          <w:t>c</w:t>
        </w:r>
      </w:ins>
      <w:del w:id="44" w:author="Doriana Guiducci" w:date="2023-04-18T14:13:00Z">
        <w:r w:rsidRPr="00CE0A69" w:rsidDel="00617E46">
          <w:rPr>
            <w:i/>
            <w:iCs/>
          </w:rPr>
          <w:delText>d</w:delText>
        </w:r>
      </w:del>
      <w:r w:rsidRPr="001B68D6">
        <w:rPr>
          <w:i/>
          <w:iCs/>
        </w:rPr>
        <w:t>)</w:t>
      </w:r>
      <w:r w:rsidRPr="001B68D6">
        <w:tab/>
        <w:t xml:space="preserve">that administrations operating GSO </w:t>
      </w:r>
      <w:del w:id="45" w:author="CEPT" w:date="2023-08-03T21:04:00Z">
        <w:r w:rsidRPr="001B68D6" w:rsidDel="00291DA1">
          <w:delText xml:space="preserve">systems </w:delText>
        </w:r>
      </w:del>
      <w:ins w:id="46" w:author="CEPT" w:date="2023-08-03T21:04:00Z">
        <w:r w:rsidR="00291DA1">
          <w:t>networks</w:t>
        </w:r>
        <w:r w:rsidR="00291DA1" w:rsidRPr="001B68D6">
          <w:t xml:space="preserve"> </w:t>
        </w:r>
      </w:ins>
      <w:r w:rsidRPr="001B68D6">
        <w:t>may wish to ensure that the aggregate epfd produced by all operating co-frequency non</w:t>
      </w:r>
      <w:r w:rsidRPr="001B68D6">
        <w:noBreakHyphen/>
        <w:t xml:space="preserve">GSO FSS systems in the frequency bands referred to in </w:t>
      </w:r>
      <w:r w:rsidRPr="001B68D6">
        <w:rPr>
          <w:i/>
          <w:iCs/>
        </w:rPr>
        <w:t xml:space="preserve">considering a) </w:t>
      </w:r>
      <w:r w:rsidRPr="001B68D6">
        <w:t>above into GSO FSS and/or GSO BSS networks does not exceed the aggregate interference levels given in Tables 1A to 1D</w:t>
      </w:r>
      <w:ins w:id="47" w:author="Doriana Guiducci" w:date="2023-04-18T14:13:00Z">
        <w:r>
          <w:t xml:space="preserve"> of Annex 1</w:t>
        </w:r>
      </w:ins>
      <w:del w:id="48" w:author="ITU2" w:date="2023-08-17T01:47:00Z">
        <w:r w:rsidR="00083655" w:rsidRPr="00EA271C" w:rsidDel="00083655">
          <w:delText>,</w:delText>
        </w:r>
      </w:del>
      <w:ins w:id="49" w:author="Doriana Guiducci" w:date="2023-04-18T14:13:00Z">
        <w:r>
          <w:t>;</w:t>
        </w:r>
      </w:ins>
    </w:p>
    <w:p w14:paraId="2BE1F524" w14:textId="50B5F628" w:rsidR="00617E46" w:rsidRPr="007F46E7" w:rsidRDefault="00617E46" w:rsidP="007F46E7">
      <w:pPr>
        <w:rPr>
          <w:ins w:id="50" w:author="Doriana Guiducci" w:date="2023-04-18T14:13:00Z"/>
        </w:rPr>
      </w:pPr>
      <w:ins w:id="51" w:author="Doriana Guiducci" w:date="2023-04-18T14:13:00Z">
        <w:r w:rsidRPr="007F46E7">
          <w:rPr>
            <w:i/>
            <w:iCs/>
          </w:rPr>
          <w:t>d)</w:t>
        </w:r>
        <w:r w:rsidRPr="007F46E7">
          <w:tab/>
        </w:r>
      </w:ins>
      <w:ins w:id="52" w:author="Auteur">
        <w:r w:rsidR="0034322D" w:rsidRPr="0034322D">
          <w:t>that there is no suitable methodology for calculating the aggregate epfd produced by non</w:t>
        </w:r>
        <w:r w:rsidR="0034322D" w:rsidRPr="0034322D">
          <w:noBreakHyphen/>
          <w:t>GSO FSS systems operating co-frequency in the frequency bands referred to in considering a) above into GSO FSS and GSO BSS networks</w:t>
        </w:r>
      </w:ins>
      <w:ins w:id="53" w:author="Doriana Guiducci" w:date="2023-04-18T14:13:00Z">
        <w:r w:rsidRPr="007F46E7">
          <w:t>;</w:t>
        </w:r>
      </w:ins>
    </w:p>
    <w:p w14:paraId="1686277E" w14:textId="0C26AF60" w:rsidR="00617E46" w:rsidRPr="007F46E7" w:rsidRDefault="00617E46" w:rsidP="007F46E7">
      <w:pPr>
        <w:rPr>
          <w:ins w:id="54" w:author="Doriana Guiducci" w:date="2023-04-18T14:13:00Z"/>
        </w:rPr>
      </w:pPr>
      <w:ins w:id="55" w:author="Doriana Guiducci" w:date="2023-04-18T14:13:00Z">
        <w:r w:rsidRPr="00E1099B">
          <w:rPr>
            <w:i/>
            <w:iCs/>
          </w:rPr>
          <w:t>e)</w:t>
        </w:r>
        <w:r w:rsidRPr="007F46E7">
          <w:tab/>
        </w:r>
      </w:ins>
      <w:ins w:id="56" w:author="Auteur">
        <w:r w:rsidR="00E1099B" w:rsidRPr="00E1099B">
          <w:t xml:space="preserve">that there is no existing methodology to adapt the operation of all non-GSO FSS systems operating co-frequency in the frequency bands referred to in </w:t>
        </w:r>
        <w:r w:rsidR="00E1099B" w:rsidRPr="00E1099B">
          <w:rPr>
            <w:i/>
            <w:iCs/>
          </w:rPr>
          <w:t>considering a)</w:t>
        </w:r>
        <w:r w:rsidR="00E1099B" w:rsidRPr="00E1099B">
          <w:t xml:space="preserve"> above to ensure that the aggregate epfd limits given in Tables 1A to 1D of Annex 1 are met</w:t>
        </w:r>
      </w:ins>
      <w:ins w:id="57" w:author="Doriana Guiducci" w:date="2023-04-18T14:13:00Z">
        <w:r w:rsidRPr="007F46E7">
          <w:t>;</w:t>
        </w:r>
      </w:ins>
    </w:p>
    <w:p w14:paraId="5C0CF565" w14:textId="4114A21E" w:rsidR="00291DA1" w:rsidRPr="00261360" w:rsidRDefault="00291DA1" w:rsidP="00291DA1">
      <w:pPr>
        <w:rPr>
          <w:ins w:id="58" w:author="CEPT" w:date="2023-08-03T21:05:00Z"/>
        </w:rPr>
      </w:pPr>
      <w:ins w:id="59" w:author="CEPT" w:date="2023-08-03T21:06:00Z">
        <w:r>
          <w:rPr>
            <w:i/>
            <w:iCs/>
          </w:rPr>
          <w:t>f</w:t>
        </w:r>
      </w:ins>
      <w:ins w:id="60" w:author="CEPT" w:date="2023-08-03T21:05:00Z">
        <w:r w:rsidRPr="00261360">
          <w:t>)</w:t>
        </w:r>
        <w:r w:rsidRPr="00261360">
          <w:tab/>
          <w:t xml:space="preserve">that exceedance of the aggregate interference levels given in Tables 1A to 1D of Annex 1 may occur before the methodologies mentioned </w:t>
        </w:r>
        <w:r w:rsidRPr="00291DA1">
          <w:rPr>
            <w:i/>
            <w:iCs/>
          </w:rPr>
          <w:t>in recognizing d)</w:t>
        </w:r>
        <w:r w:rsidRPr="00261360">
          <w:t xml:space="preserve"> and </w:t>
        </w:r>
        <w:r w:rsidRPr="00291DA1">
          <w:rPr>
            <w:i/>
            <w:iCs/>
          </w:rPr>
          <w:t>e)</w:t>
        </w:r>
        <w:r w:rsidRPr="00261360">
          <w:t xml:space="preserve"> above are made available to the membership and that, in such a case, the provisions included in No. </w:t>
        </w:r>
        <w:r w:rsidRPr="00291DA1">
          <w:rPr>
            <w:b/>
            <w:bCs/>
          </w:rPr>
          <w:t>22.5K</w:t>
        </w:r>
        <w:r w:rsidRPr="00261360">
          <w:t xml:space="preserve"> of the Radio Regulations apply;</w:t>
        </w:r>
      </w:ins>
    </w:p>
    <w:p w14:paraId="283EF117" w14:textId="29D0332E" w:rsidR="00617E46" w:rsidRPr="00B724D3" w:rsidRDefault="00291DA1" w:rsidP="00617E46">
      <w:pPr>
        <w:rPr>
          <w:ins w:id="61" w:author="Doriana Guiducci" w:date="2023-04-18T14:13:00Z"/>
        </w:rPr>
      </w:pPr>
      <w:ins w:id="62" w:author="CEPT" w:date="2023-08-03T21:06:00Z">
        <w:r>
          <w:rPr>
            <w:i/>
            <w:iCs/>
          </w:rPr>
          <w:t>g</w:t>
        </w:r>
      </w:ins>
      <w:ins w:id="63" w:author="Doriana Guiducci" w:date="2023-04-18T14:13:00Z">
        <w:r w:rsidR="00617E46" w:rsidRPr="00B724D3">
          <w:rPr>
            <w:i/>
            <w:iCs/>
          </w:rPr>
          <w:t>)</w:t>
        </w:r>
        <w:r w:rsidR="00617E46" w:rsidRPr="00B724D3">
          <w:tab/>
          <w:t xml:space="preserve">that the single-entry limits may be exceeded on the territory of any country whose administration has so agreed (see No. </w:t>
        </w:r>
        <w:r w:rsidR="00617E46" w:rsidRPr="00B724D3">
          <w:rPr>
            <w:b/>
            <w:bCs/>
          </w:rPr>
          <w:t>22.5CA</w:t>
        </w:r>
        <w:r w:rsidR="00617E46" w:rsidRPr="00B724D3">
          <w:t>)</w:t>
        </w:r>
      </w:ins>
      <w:ins w:id="64" w:author="CEPT" w:date="2023-08-03T21:07:00Z">
        <w:r>
          <w:t>,</w:t>
        </w:r>
      </w:ins>
    </w:p>
    <w:p w14:paraId="6AE2DC49" w14:textId="77777777" w:rsidR="001806D7" w:rsidRPr="001B68D6" w:rsidRDefault="00442F8C" w:rsidP="0087044E">
      <w:pPr>
        <w:pStyle w:val="Call"/>
      </w:pPr>
      <w:r w:rsidRPr="00B724D3">
        <w:t>noting</w:t>
      </w:r>
    </w:p>
    <w:p w14:paraId="1C29CCD7" w14:textId="194C567A" w:rsidR="001806D7" w:rsidRPr="001B68D6" w:rsidRDefault="00291DA1" w:rsidP="0087044E">
      <w:ins w:id="65" w:author="CEPT" w:date="2023-08-03T21:07:00Z">
        <w:r>
          <w:t xml:space="preserve">that </w:t>
        </w:r>
      </w:ins>
      <w:r w:rsidR="00442F8C" w:rsidRPr="001B68D6">
        <w:t>Recommendation ITU</w:t>
      </w:r>
      <w:r w:rsidR="00442F8C" w:rsidRPr="001B68D6">
        <w:rPr>
          <w:rFonts w:eastAsiaTheme="minorEastAsia"/>
          <w:color w:val="231F20"/>
          <w:szCs w:val="24"/>
        </w:rPr>
        <w:noBreakHyphen/>
      </w:r>
      <w:r w:rsidR="00442F8C" w:rsidRPr="001B68D6">
        <w:t xml:space="preserve">R S.1588 </w:t>
      </w:r>
      <w:ins w:id="66" w:author="CEPT" w:date="2023-08-03T21:07:00Z">
        <w:r>
          <w:t xml:space="preserve"> provides </w:t>
        </w:r>
      </w:ins>
      <w:del w:id="67" w:author="CEPT" w:date="2023-08-03T21:07:00Z">
        <w:r w:rsidR="00442F8C" w:rsidRPr="001B68D6" w:rsidDel="00291DA1">
          <w:delText>“M</w:delText>
        </w:r>
      </w:del>
      <w:ins w:id="68" w:author="CEPT" w:date="2023-08-03T21:07:00Z">
        <w:r>
          <w:t>m</w:t>
        </w:r>
      </w:ins>
      <w:r w:rsidR="00442F8C" w:rsidRPr="001B68D6">
        <w:t>ethodologies for calculating aggregate downlink equivalent power flux-density produced by multiple non-geostationary fixed-satellite service systems into a geostationary fixed-satellite service network</w:t>
      </w:r>
      <w:del w:id="69" w:author="CEPT" w:date="2023-08-03T21:07:00Z">
        <w:r w:rsidR="00442F8C" w:rsidRPr="001B68D6" w:rsidDel="00291DA1">
          <w:delText>”</w:delText>
        </w:r>
      </w:del>
      <w:r w:rsidR="00442F8C" w:rsidRPr="001B68D6">
        <w:t>,</w:t>
      </w:r>
    </w:p>
    <w:p w14:paraId="0AA41260" w14:textId="77777777" w:rsidR="001806D7" w:rsidRPr="001B68D6" w:rsidRDefault="00442F8C" w:rsidP="0087044E">
      <w:pPr>
        <w:pStyle w:val="Call"/>
      </w:pPr>
      <w:r w:rsidRPr="001B68D6">
        <w:t>resolves</w:t>
      </w:r>
    </w:p>
    <w:p w14:paraId="53619E2D" w14:textId="2C237343" w:rsidR="001806D7" w:rsidRPr="001B68D6" w:rsidRDefault="00442F8C" w:rsidP="0087044E">
      <w:r w:rsidRPr="001B68D6">
        <w:t>1</w:t>
      </w:r>
      <w:r w:rsidRPr="001B68D6">
        <w:tab/>
        <w:t>that administrations operating or planning to operate non</w:t>
      </w:r>
      <w:r w:rsidRPr="001B68D6">
        <w:noBreakHyphen/>
        <w:t>GSO FSS systems</w:t>
      </w:r>
      <w:r w:rsidRPr="001B68D6">
        <w:rPr>
          <w:lang w:eastAsia="ja-JP"/>
        </w:rPr>
        <w:t xml:space="preserve">, </w:t>
      </w:r>
      <w:r w:rsidRPr="001B68D6">
        <w:t xml:space="preserve">for which coordination or notification information, as appropriate, was received after 21 November 1997, in the frequency bands referred to in </w:t>
      </w:r>
      <w:r w:rsidRPr="001B68D6">
        <w:rPr>
          <w:i/>
          <w:iCs/>
        </w:rPr>
        <w:t>considering a)</w:t>
      </w:r>
      <w:r w:rsidRPr="001B68D6">
        <w:t xml:space="preserve"> above, individually or in collaboration, shall take all possible steps, including, if necessary, by means of appropriate modifications to their systems, to ensure that the aggregate interference into GSO FSS and GSO BSS networks caused by such systems operating co-frequency in these frequency bands does not </w:t>
      </w:r>
      <w:r w:rsidRPr="001B68D6">
        <w:rPr>
          <w:lang w:eastAsia="ja-JP"/>
        </w:rPr>
        <w:t xml:space="preserve">cause </w:t>
      </w:r>
      <w:r w:rsidRPr="001B68D6">
        <w:t>the aggregate power levels given in Tables 1A to 1D</w:t>
      </w:r>
      <w:r w:rsidRPr="001B68D6">
        <w:rPr>
          <w:lang w:eastAsia="ja-JP"/>
        </w:rPr>
        <w:t xml:space="preserve"> </w:t>
      </w:r>
      <w:ins w:id="70" w:author="Doriana Guiducci" w:date="2023-04-18T14:15:00Z">
        <w:r w:rsidR="00506D35">
          <w:rPr>
            <w:lang w:eastAsia="ja-JP"/>
          </w:rPr>
          <w:t xml:space="preserve">of Annex 1 </w:t>
        </w:r>
      </w:ins>
      <w:r w:rsidRPr="001B68D6">
        <w:rPr>
          <w:lang w:eastAsia="ja-JP"/>
        </w:rPr>
        <w:t>to be exceeded (see No. </w:t>
      </w:r>
      <w:r w:rsidRPr="001B68D6">
        <w:rPr>
          <w:rStyle w:val="Artref"/>
          <w:b/>
          <w:bCs/>
          <w:color w:val="000000"/>
        </w:rPr>
        <w:t>22.5K</w:t>
      </w:r>
      <w:r w:rsidRPr="001B68D6">
        <w:rPr>
          <w:lang w:eastAsia="ja-JP"/>
        </w:rPr>
        <w:t>)</w:t>
      </w:r>
      <w:r w:rsidRPr="001B68D6">
        <w:t>;</w:t>
      </w:r>
    </w:p>
    <w:p w14:paraId="62FE121E" w14:textId="4F4DAD31" w:rsidR="001806D7" w:rsidRDefault="00442F8C" w:rsidP="0087044E">
      <w:pPr>
        <w:rPr>
          <w:ins w:id="71" w:author="Doriana Guiducci" w:date="2023-04-18T14:17:00Z"/>
        </w:rPr>
      </w:pPr>
      <w:r w:rsidRPr="001B68D6">
        <w:t>2</w:t>
      </w:r>
      <w:r w:rsidRPr="001B68D6">
        <w:tab/>
        <w:t>that, in the event that the aggregate interference levels in Tables 1A to 1D</w:t>
      </w:r>
      <w:ins w:id="72" w:author="Doriana Guiducci" w:date="2023-04-18T14:15:00Z">
        <w:r w:rsidR="00506D35">
          <w:t xml:space="preserve"> of Annex 1</w:t>
        </w:r>
      </w:ins>
      <w:r w:rsidRPr="001B68D6">
        <w:t xml:space="preserve"> are exceeded, administrations operating non</w:t>
      </w:r>
      <w:r w:rsidRPr="001B68D6">
        <w:noBreakHyphen/>
        <w:t xml:space="preserve">GSO FSS systems in these frequency bands shall take all necessary measures expeditiously to reduce the aggregate epfd levels to </w:t>
      </w:r>
      <w:del w:id="73" w:author="CEPT" w:date="2023-08-03T21:08:00Z">
        <w:r w:rsidRPr="001B68D6" w:rsidDel="00291DA1">
          <w:delText xml:space="preserve">those </w:delText>
        </w:r>
      </w:del>
      <w:ins w:id="74" w:author="CEPT" w:date="2023-08-03T21:08:00Z">
        <w:r w:rsidR="00291DA1">
          <w:t>the limits</w:t>
        </w:r>
        <w:r w:rsidR="00291DA1" w:rsidRPr="001B68D6">
          <w:t xml:space="preserve"> </w:t>
        </w:r>
      </w:ins>
      <w:r w:rsidRPr="001B68D6">
        <w:t>given in Tables 1A to 1D</w:t>
      </w:r>
      <w:ins w:id="75" w:author="Doriana Guiducci" w:date="2023-04-18T14:16:00Z">
        <w:r w:rsidR="00506D35">
          <w:t xml:space="preserve"> of Annex 1</w:t>
        </w:r>
      </w:ins>
      <w:r w:rsidRPr="001B68D6">
        <w:t>, or to higher levels where those levels are acceptable to the affected GSO administration (see No. </w:t>
      </w:r>
      <w:r w:rsidRPr="00F437B7">
        <w:rPr>
          <w:rStyle w:val="Artref"/>
          <w:b/>
          <w:bCs/>
          <w:color w:val="000000"/>
        </w:rPr>
        <w:t>22.5K</w:t>
      </w:r>
      <w:r w:rsidRPr="001B68D6">
        <w:t>)</w:t>
      </w:r>
      <w:ins w:id="76" w:author="Doriana Guiducci" w:date="2023-04-18T14:16:00Z">
        <w:r w:rsidR="00506D35">
          <w:t>;</w:t>
        </w:r>
      </w:ins>
      <w:del w:id="77" w:author="Doriana Guiducci" w:date="2023-04-18T14:16:00Z">
        <w:r w:rsidRPr="001B68D6" w:rsidDel="00506D35">
          <w:delText>,</w:delText>
        </w:r>
      </w:del>
    </w:p>
    <w:p w14:paraId="3F9AAF68" w14:textId="78B64EFE" w:rsidR="00506D35" w:rsidRPr="00380E44" w:rsidRDefault="005C5101" w:rsidP="00506D35">
      <w:pPr>
        <w:rPr>
          <w:ins w:id="78" w:author="Doriana Guiducci" w:date="2023-04-18T14:17:00Z"/>
          <w:rStyle w:val="ECCParagraph"/>
        </w:rPr>
      </w:pPr>
      <w:ins w:id="79" w:author="CEPT" w:date="2023-08-03T21:09:00Z">
        <w:r>
          <w:rPr>
            <w:lang w:eastAsia="zh-CN"/>
          </w:rPr>
          <w:t>3</w:t>
        </w:r>
      </w:ins>
      <w:ins w:id="80" w:author="Doriana Guiducci" w:date="2023-04-18T14:17:00Z">
        <w:r w:rsidR="00506D35" w:rsidRPr="00AC6AA6">
          <w:rPr>
            <w:lang w:eastAsia="zh-CN"/>
          </w:rPr>
          <w:tab/>
        </w:r>
      </w:ins>
      <w:ins w:id="81" w:author="Auteur">
        <w:r w:rsidR="00AC6AA6" w:rsidRPr="00AC6AA6">
          <w:rPr>
            <w:lang w:eastAsia="zh-CN"/>
          </w:rPr>
          <w:t>that, since the limits of Tables 1A to 1D of Annex 1 were based on the assumption that 3.5 non-GSO FSS systems would operate simultaneously, once</w:t>
        </w:r>
      </w:ins>
      <w:ins w:id="82" w:author="CEPT" w:date="2023-08-03T21:09:00Z">
        <w:r>
          <w:rPr>
            <w:lang w:eastAsia="zh-CN"/>
          </w:rPr>
          <w:t xml:space="preserve"> there are</w:t>
        </w:r>
      </w:ins>
      <w:ins w:id="83" w:author="Auteur">
        <w:r w:rsidR="00AC6AA6" w:rsidRPr="00AC6AA6">
          <w:rPr>
            <w:lang w:eastAsia="zh-CN"/>
          </w:rPr>
          <w:t xml:space="preserve"> at least 4 non-GSO </w:t>
        </w:r>
        <w:r w:rsidR="00AC6AA6" w:rsidRPr="00AC6AA6">
          <w:rPr>
            <w:lang w:eastAsia="zh-CN"/>
          </w:rPr>
          <w:lastRenderedPageBreak/>
          <w:t>systems</w:t>
        </w:r>
      </w:ins>
      <w:ins w:id="84" w:author="CEPT" w:date="2023-08-03T21:10:00Z">
        <w:r>
          <w:rPr>
            <w:rStyle w:val="Appelnotedebasdep"/>
            <w:lang w:eastAsia="zh-CN"/>
          </w:rPr>
          <w:footnoteReference w:id="1"/>
        </w:r>
      </w:ins>
      <w:ins w:id="86" w:author="Auteur">
        <w:r w:rsidR="00AC6AA6" w:rsidRPr="00AC6AA6">
          <w:rPr>
            <w:lang w:eastAsia="zh-CN"/>
          </w:rPr>
          <w:t xml:space="preserve"> </w:t>
        </w:r>
      </w:ins>
      <w:ins w:id="87" w:author="CEPT" w:date="2023-08-03T21:11:00Z">
        <w:r>
          <w:rPr>
            <w:lang w:eastAsia="zh-CN"/>
          </w:rPr>
          <w:t xml:space="preserve">operating co-frequency </w:t>
        </w:r>
      </w:ins>
      <w:ins w:id="88" w:author="Auteur">
        <w:r w:rsidR="00AC6AA6" w:rsidRPr="00AC6AA6">
          <w:rPr>
            <w:lang w:eastAsia="zh-CN"/>
          </w:rPr>
          <w:t xml:space="preserve">in </w:t>
        </w:r>
      </w:ins>
      <w:ins w:id="89" w:author="CEPT" w:date="2023-08-03T21:11:00Z">
        <w:r>
          <w:rPr>
            <w:lang w:eastAsia="zh-CN"/>
          </w:rPr>
          <w:t xml:space="preserve">at least one </w:t>
        </w:r>
      </w:ins>
      <w:ins w:id="90" w:author="Auteur">
        <w:r w:rsidR="00AC6AA6" w:rsidRPr="00AC6AA6">
          <w:rPr>
            <w:lang w:eastAsia="zh-CN"/>
          </w:rPr>
          <w:t xml:space="preserve">of the frequency bands indicated in Tables 1A to 1D of Annex 1, the concerned administrations participating in this process of epfd calculation </w:t>
        </w:r>
      </w:ins>
      <w:ins w:id="91" w:author="CEPT" w:date="2023-08-03T21:12:00Z">
        <w:r>
          <w:rPr>
            <w:lang w:eastAsia="zh-CN"/>
          </w:rPr>
          <w:t xml:space="preserve">shall </w:t>
        </w:r>
      </w:ins>
      <w:ins w:id="92" w:author="Auteur">
        <w:r w:rsidR="00AC6AA6" w:rsidRPr="00AC6AA6">
          <w:rPr>
            <w:lang w:eastAsia="zh-CN"/>
          </w:rPr>
          <w:t xml:space="preserve">hold consultation meetings as needed, but not earlier than when the methodologies mentioned in </w:t>
        </w:r>
        <w:r w:rsidR="00AC6AA6" w:rsidRPr="00944848">
          <w:rPr>
            <w:i/>
            <w:iCs/>
            <w:lang w:eastAsia="zh-CN"/>
          </w:rPr>
          <w:t>invites the ITU Radiocommunication Sector</w:t>
        </w:r>
        <w:r w:rsidR="00AC6AA6" w:rsidRPr="00AC6AA6">
          <w:rPr>
            <w:lang w:eastAsia="zh-CN"/>
          </w:rPr>
          <w:t> 1 and 2 are approved and made available to the membership</w:t>
        </w:r>
      </w:ins>
      <w:ins w:id="93" w:author="Doriana Guiducci" w:date="2023-04-18T14:17:00Z">
        <w:r w:rsidR="00AC6AA6" w:rsidRPr="007431B6">
          <w:rPr>
            <w:lang w:eastAsia="zh-CN"/>
          </w:rPr>
          <w:t>;</w:t>
        </w:r>
      </w:ins>
    </w:p>
    <w:p w14:paraId="27269E9B" w14:textId="286C1687" w:rsidR="005C5101" w:rsidRPr="005C5101" w:rsidRDefault="005C5101" w:rsidP="005C5101">
      <w:pPr>
        <w:rPr>
          <w:ins w:id="94" w:author="CEPT" w:date="2023-08-03T21:12:00Z"/>
        </w:rPr>
      </w:pPr>
      <w:ins w:id="95" w:author="CEPT" w:date="2023-08-03T21:12:00Z">
        <w:r w:rsidRPr="008E69DE">
          <w:t xml:space="preserve">4 </w:t>
        </w:r>
      </w:ins>
      <w:ins w:id="96" w:author="CEPT" w:date="2023-08-03T21:13:00Z">
        <w:r w:rsidRPr="008E69DE">
          <w:tab/>
        </w:r>
      </w:ins>
      <w:ins w:id="97" w:author="CEPT" w:date="2023-08-03T21:12:00Z">
        <w:r w:rsidRPr="008E69DE">
          <w:t xml:space="preserve">that consultation meetings shall start either once the methodologies in </w:t>
        </w:r>
        <w:r w:rsidRPr="008E69DE">
          <w:rPr>
            <w:i/>
            <w:iCs/>
          </w:rPr>
          <w:t>invites</w:t>
        </w:r>
        <w:r w:rsidRPr="008E69DE">
          <w:t xml:space="preserve"> </w:t>
        </w:r>
      </w:ins>
      <w:ins w:id="98" w:author="ITU2" w:date="2023-08-17T01:53:00Z">
        <w:r w:rsidR="00555D0D" w:rsidRPr="008E69DE">
          <w:rPr>
            <w:i/>
            <w:iCs/>
            <w:lang w:eastAsia="zh-CN"/>
          </w:rPr>
          <w:t>the ITU Radiocommunication Sector</w:t>
        </w:r>
        <w:r w:rsidR="00555D0D" w:rsidRPr="008E69DE">
          <w:t xml:space="preserve"> </w:t>
        </w:r>
      </w:ins>
      <w:ins w:id="99" w:author="CEPT" w:date="2023-08-03T21:12:00Z">
        <w:r w:rsidRPr="008E69DE">
          <w:t xml:space="preserve">1 and 2 are available or after </w:t>
        </w:r>
      </w:ins>
      <w:ins w:id="100" w:author="CPG23-9" w:date="2023-09-19T15:52:00Z">
        <w:r w:rsidR="00DA480D" w:rsidRPr="008E69DE">
          <w:t>01 June</w:t>
        </w:r>
      </w:ins>
      <w:ins w:id="101" w:author="CEPT" w:date="2023-08-03T21:12:00Z">
        <w:r w:rsidRPr="008E69DE">
          <w:t xml:space="preserve"> 2027 whichever comes first,</w:t>
        </w:r>
        <w:r w:rsidRPr="005C5101">
          <w:t xml:space="preserve"> </w:t>
        </w:r>
      </w:ins>
    </w:p>
    <w:p w14:paraId="0A278FD5" w14:textId="09AA4F68" w:rsidR="00506D35" w:rsidRPr="007431B6" w:rsidRDefault="005C5101" w:rsidP="00506D35">
      <w:pPr>
        <w:rPr>
          <w:ins w:id="102" w:author="Doriana Guiducci" w:date="2023-04-18T14:17:00Z"/>
          <w:lang w:eastAsia="zh-CN"/>
        </w:rPr>
      </w:pPr>
      <w:ins w:id="103" w:author="CEPT" w:date="2023-08-03T21:14:00Z">
        <w:r>
          <w:rPr>
            <w:lang w:eastAsia="zh-CN"/>
          </w:rPr>
          <w:t>5</w:t>
        </w:r>
      </w:ins>
      <w:ins w:id="104" w:author="Doriana Guiducci" w:date="2023-04-18T14:17:00Z">
        <w:r w:rsidR="00506D35" w:rsidRPr="007431B6">
          <w:rPr>
            <w:lang w:eastAsia="zh-CN"/>
          </w:rPr>
          <w:tab/>
          <w:t xml:space="preserve">that those administrations participating in the consultation meeting shall designate one administration that shall communicate to the Bureau the results of any technical or operational amendment to the relevant non-GSO FSS systems following the application of </w:t>
        </w:r>
        <w:r w:rsidR="00506D35" w:rsidRPr="002F596E">
          <w:rPr>
            <w:i/>
            <w:iCs/>
            <w:lang w:eastAsia="zh-CN"/>
          </w:rPr>
          <w:t>resolves</w:t>
        </w:r>
        <w:r w:rsidR="00506D35" w:rsidRPr="007431B6">
          <w:rPr>
            <w:lang w:eastAsia="zh-CN"/>
          </w:rPr>
          <w:t xml:space="preserve"> 2 above; </w:t>
        </w:r>
      </w:ins>
    </w:p>
    <w:p w14:paraId="2AC592FB" w14:textId="1413BB44" w:rsidR="00506D35" w:rsidRDefault="005C5101" w:rsidP="00506D35">
      <w:pPr>
        <w:rPr>
          <w:ins w:id="105" w:author="CEPT" w:date="2023-08-03T21:15:00Z"/>
          <w:lang w:eastAsia="zh-CN"/>
        </w:rPr>
      </w:pPr>
      <w:ins w:id="106" w:author="CEPT" w:date="2023-08-03T21:14:00Z">
        <w:r>
          <w:rPr>
            <w:lang w:eastAsia="zh-CN"/>
          </w:rPr>
          <w:t>6</w:t>
        </w:r>
      </w:ins>
      <w:ins w:id="107" w:author="Doriana Guiducci" w:date="2023-04-18T14:17:00Z">
        <w:r w:rsidR="00506D35" w:rsidRPr="007431B6">
          <w:rPr>
            <w:lang w:eastAsia="zh-CN"/>
          </w:rPr>
          <w:tab/>
          <w:t xml:space="preserve">that any amendment to the relevant non-GSO FSS systems mentioned in </w:t>
        </w:r>
        <w:r w:rsidR="00506D35" w:rsidRPr="002F596E">
          <w:rPr>
            <w:i/>
            <w:iCs/>
            <w:lang w:eastAsia="zh-CN"/>
          </w:rPr>
          <w:t>resolves</w:t>
        </w:r>
        <w:r w:rsidR="00506D35" w:rsidRPr="007431B6">
          <w:rPr>
            <w:lang w:eastAsia="zh-CN"/>
          </w:rPr>
          <w:t xml:space="preserve"> </w:t>
        </w:r>
      </w:ins>
      <w:ins w:id="108" w:author="ITU2" w:date="2023-08-17T02:02:00Z">
        <w:r w:rsidR="00555D0D" w:rsidRPr="000A77C9">
          <w:rPr>
            <w:lang w:eastAsia="zh-CN"/>
          </w:rPr>
          <w:t>5 above</w:t>
        </w:r>
      </w:ins>
      <w:ins w:id="109" w:author="Doriana Guiducci" w:date="2023-04-18T14:17:00Z">
        <w:r w:rsidR="00506D35" w:rsidRPr="007431B6">
          <w:rPr>
            <w:lang w:eastAsia="zh-CN"/>
          </w:rPr>
          <w:t xml:space="preserve"> shall not affect the regulatory status of the affected non-GSO systems, including following any modifications to their published characteristics</w:t>
        </w:r>
        <w:r w:rsidRPr="007431B6">
          <w:rPr>
            <w:lang w:eastAsia="zh-CN"/>
          </w:rPr>
          <w:t>;</w:t>
        </w:r>
      </w:ins>
    </w:p>
    <w:p w14:paraId="2EBE10C4" w14:textId="58AD1827" w:rsidR="005C5101" w:rsidRPr="007431B6" w:rsidRDefault="005C5101" w:rsidP="00506D35">
      <w:pPr>
        <w:rPr>
          <w:ins w:id="110" w:author="Doriana Guiducci" w:date="2023-04-18T14:17:00Z"/>
          <w:lang w:eastAsia="zh-CN"/>
        </w:rPr>
      </w:pPr>
      <w:ins w:id="111" w:author="CEPT" w:date="2023-08-03T21:15:00Z">
        <w:r w:rsidRPr="005C5101">
          <w:rPr>
            <w:lang w:eastAsia="zh-CN"/>
          </w:rPr>
          <w:t>7</w:t>
        </w:r>
        <w:r w:rsidRPr="005C5101">
          <w:rPr>
            <w:lang w:eastAsia="zh-CN"/>
          </w:rPr>
          <w:tab/>
          <w:t xml:space="preserve">in case it is identified that the limits of Tables 1A to 1D of Annex 1 are exceeded before the methodologies mentioned in </w:t>
        </w:r>
        <w:r w:rsidRPr="00380B90">
          <w:rPr>
            <w:i/>
            <w:iCs/>
            <w:lang w:eastAsia="zh-CN"/>
          </w:rPr>
          <w:t>invites the ITU Radiocommunication Sector</w:t>
        </w:r>
        <w:r w:rsidRPr="005C5101">
          <w:rPr>
            <w:lang w:eastAsia="zh-CN"/>
          </w:rPr>
          <w:t xml:space="preserve"> 1 and 2 are approved and made available to the membership, the Terms of Reference included in Annex 2 shall be used by the relevant administrations in application of the provisions included in No. </w:t>
        </w:r>
        <w:r w:rsidRPr="005C5101">
          <w:rPr>
            <w:b/>
            <w:bCs/>
            <w:lang w:eastAsia="zh-CN"/>
          </w:rPr>
          <w:t>22.5K</w:t>
        </w:r>
        <w:r w:rsidRPr="005C5101">
          <w:rPr>
            <w:lang w:eastAsia="zh-CN"/>
          </w:rPr>
          <w:t xml:space="preserve"> of the Radio Regulations</w:t>
        </w:r>
      </w:ins>
      <w:ins w:id="112" w:author="CEPT" w:date="2023-08-03T21:16:00Z">
        <w:r>
          <w:rPr>
            <w:lang w:eastAsia="zh-CN"/>
          </w:rPr>
          <w:t>,</w:t>
        </w:r>
      </w:ins>
    </w:p>
    <w:p w14:paraId="4809E6B5" w14:textId="77777777" w:rsidR="001806D7" w:rsidRPr="001B68D6" w:rsidRDefault="00442F8C" w:rsidP="0087044E">
      <w:pPr>
        <w:pStyle w:val="Call"/>
      </w:pPr>
      <w:bookmarkStart w:id="113" w:name="_Hlk143129930"/>
      <w:r w:rsidRPr="001B68D6">
        <w:t xml:space="preserve">invites </w:t>
      </w:r>
      <w:r>
        <w:t>the ITU Radiocommunication Sector</w:t>
      </w:r>
      <w:bookmarkEnd w:id="113"/>
    </w:p>
    <w:p w14:paraId="3EE4977A" w14:textId="3E1D4D6B" w:rsidR="001806D7" w:rsidRDefault="00442F8C" w:rsidP="0087044E">
      <w:pPr>
        <w:rPr>
          <w:ins w:id="114" w:author="Doriana Guiducci" w:date="2023-04-18T14:20:00Z"/>
        </w:rPr>
      </w:pPr>
      <w:r w:rsidRPr="001B68D6">
        <w:t>1</w:t>
      </w:r>
      <w:r w:rsidRPr="001B68D6">
        <w:tab/>
      </w:r>
      <w:r w:rsidR="00506D35" w:rsidRPr="007431B6">
        <w:t xml:space="preserve">to continue </w:t>
      </w:r>
      <w:ins w:id="115" w:author="CEPT" w:date="2023-05-23T13:35:00Z">
        <w:r w:rsidR="005A41D1">
          <w:t>as a matter of urgency</w:t>
        </w:r>
        <w:r w:rsidR="005A41D1" w:rsidRPr="007431B6">
          <w:t xml:space="preserve"> </w:t>
        </w:r>
      </w:ins>
      <w:r w:rsidR="00506D35" w:rsidRPr="007431B6">
        <w:t>its studies and to develop</w:t>
      </w:r>
      <w:del w:id="116" w:author="Author">
        <w:r w:rsidR="00506D35" w:rsidRPr="007431B6">
          <w:rPr>
            <w:lang w:eastAsia="ja-JP"/>
          </w:rPr>
          <w:delText xml:space="preserve"> </w:delText>
        </w:r>
      </w:del>
      <w:r w:rsidR="00506D35" w:rsidRPr="007431B6">
        <w:t>, as appropriate, a suitable methodology for calculating the aggregate epfd produced by</w:t>
      </w:r>
      <w:ins w:id="117" w:author="CEPT" w:date="2023-08-03T21:16:00Z">
        <w:r w:rsidR="005C5101">
          <w:t xml:space="preserve"> the deployed satellites of</w:t>
        </w:r>
      </w:ins>
      <w:r w:rsidR="00506D35" w:rsidRPr="007431B6">
        <w:t xml:space="preserve"> all non</w:t>
      </w:r>
      <w:r w:rsidR="00506D35" w:rsidRPr="007431B6">
        <w:noBreakHyphen/>
        <w:t>GSO FSS systems</w:t>
      </w:r>
      <w:del w:id="118" w:author="CEPT" w:date="2023-08-03T21:17:00Z">
        <w:r w:rsidR="00506D35" w:rsidRPr="007431B6" w:rsidDel="005C5101">
          <w:delText xml:space="preserve"> operating or planning to operate co-frequency in the frequency bands referred to in considering a) above into GSO FSS and GSO BSS networks</w:delText>
        </w:r>
      </w:del>
      <w:r w:rsidR="00506D35" w:rsidRPr="007431B6">
        <w:t>, which may be used to determine whether the systems are in compliance with the aggregate power levels given in Tables 1A to 1D</w:t>
      </w:r>
      <w:ins w:id="119" w:author="Doriana Guiducci" w:date="2023-04-18T14:19:00Z">
        <w:r w:rsidR="00506D35" w:rsidRPr="00506D35">
          <w:t xml:space="preserve"> </w:t>
        </w:r>
        <w:r w:rsidR="00506D35" w:rsidRPr="007431B6">
          <w:t>of Annex 1, taking into account relevant elements of Recommendation ITU-R S.1588 and Recommendation ITU-R S.1503, as appropriate</w:t>
        </w:r>
      </w:ins>
      <w:r w:rsidRPr="001B68D6">
        <w:t>;</w:t>
      </w:r>
    </w:p>
    <w:p w14:paraId="6E702866" w14:textId="7A0E9347" w:rsidR="00506D35" w:rsidRDefault="00506D35" w:rsidP="0087044E">
      <w:pPr>
        <w:rPr>
          <w:ins w:id="120" w:author="CEPT" w:date="2023-08-03T21:18:00Z"/>
        </w:rPr>
      </w:pPr>
      <w:ins w:id="121" w:author="Doriana Guiducci" w:date="2023-04-18T14:20:00Z">
        <w:r w:rsidRPr="007431B6">
          <w:t>2</w:t>
        </w:r>
        <w:r w:rsidRPr="007431B6">
          <w:tab/>
          <w:t xml:space="preserve">to develop, as a matter of urgency, a suitable methodology to adapt the operation of </w:t>
        </w:r>
      </w:ins>
      <w:ins w:id="122" w:author="CEPT" w:date="2023-08-03T21:17:00Z">
        <w:r w:rsidR="005C5101">
          <w:t xml:space="preserve">the deployed satellites </w:t>
        </w:r>
      </w:ins>
      <w:ins w:id="123" w:author="CEPT" w:date="2023-08-03T21:18:00Z">
        <w:r w:rsidR="005C5101">
          <w:t xml:space="preserve">of </w:t>
        </w:r>
      </w:ins>
      <w:ins w:id="124" w:author="Doriana Guiducci" w:date="2023-04-18T14:20:00Z">
        <w:r w:rsidRPr="007431B6">
          <w:t xml:space="preserve">all non-GSO FSS systems operating co-frequency in the frequency bands referred to in </w:t>
        </w:r>
        <w:r w:rsidRPr="00E1239F">
          <w:rPr>
            <w:i/>
            <w:iCs/>
          </w:rPr>
          <w:t>considering a)</w:t>
        </w:r>
        <w:r w:rsidRPr="007431B6">
          <w:t xml:space="preserve"> above to ensure that the aggregate power levels given in Tables 1A to 1D of Annex 1 are met</w:t>
        </w:r>
      </w:ins>
      <w:ins w:id="125" w:author="CEPT" w:date="2023-08-03T21:18:00Z">
        <w:r w:rsidR="005C5101">
          <w:t>;</w:t>
        </w:r>
      </w:ins>
    </w:p>
    <w:p w14:paraId="6A49C0AF" w14:textId="5B40C57A" w:rsidR="005C5101" w:rsidRDefault="005C5101" w:rsidP="005C5101">
      <w:pPr>
        <w:rPr>
          <w:ins w:id="126" w:author="CEPT" w:date="2023-09-20T07:52:00Z"/>
        </w:rPr>
      </w:pPr>
      <w:ins w:id="127" w:author="CEPT" w:date="2023-08-03T21:18:00Z">
        <w:r w:rsidRPr="00A82C1D">
          <w:t>3</w:t>
        </w:r>
        <w:r>
          <w:tab/>
          <w:t xml:space="preserve">to </w:t>
        </w:r>
        <w:r w:rsidRPr="00A82C1D">
          <w:t xml:space="preserve">continue to verify, as a matter of urgency, the effectiveness of the procedures defined in Resolution </w:t>
        </w:r>
        <w:r w:rsidRPr="005C5101">
          <w:rPr>
            <w:b/>
            <w:bCs/>
          </w:rPr>
          <w:t>76 (Rev.WRC-23)</w:t>
        </w:r>
        <w:r w:rsidRPr="00A82C1D">
          <w:t xml:space="preserve"> and, if needed, study and analyze possible amendments to those procedures in Resolution </w:t>
        </w:r>
        <w:r w:rsidRPr="005C5101">
          <w:rPr>
            <w:b/>
            <w:bCs/>
          </w:rPr>
          <w:t>76 (Rev.WRC-23)</w:t>
        </w:r>
      </w:ins>
      <w:ins w:id="128" w:author="CEPT" w:date="2023-09-20T07:52:00Z">
        <w:r w:rsidR="00157E24" w:rsidRPr="008E69DE">
          <w:t>,</w:t>
        </w:r>
      </w:ins>
    </w:p>
    <w:p w14:paraId="62940879" w14:textId="5C1D8D33" w:rsidR="001806D7" w:rsidRDefault="00442F8C" w:rsidP="0087044E">
      <w:del w:id="129" w:author="ITU2" w:date="2023-08-17T02:02:00Z">
        <w:r w:rsidDel="00555D0D">
          <w:br w:type="page"/>
        </w:r>
      </w:del>
    </w:p>
    <w:p w14:paraId="6415EC09" w14:textId="097C1204" w:rsidR="001806D7" w:rsidRPr="001B68D6" w:rsidDel="00506D35" w:rsidRDefault="00442F8C" w:rsidP="0087044E">
      <w:pPr>
        <w:rPr>
          <w:del w:id="130" w:author="Doriana Guiducci" w:date="2023-04-18T14:18:00Z"/>
        </w:rPr>
      </w:pPr>
      <w:del w:id="131" w:author="Doriana Guiducci" w:date="2023-04-18T14:18:00Z">
        <w:r w:rsidRPr="001B68D6" w:rsidDel="00506D35">
          <w:lastRenderedPageBreak/>
          <w:delText>2</w:delText>
        </w:r>
        <w:r w:rsidRPr="001B68D6" w:rsidDel="00506D35">
          <w:tab/>
          <w:delText>to continue its studies and to develop a Recommendation on the accurate modelling of interference from non</w:delText>
        </w:r>
        <w:r w:rsidRPr="001B68D6" w:rsidDel="00506D35">
          <w:noBreakHyphen/>
          <w:delText xml:space="preserve">GSO FSS systems into GSO FSS and GSO BSS networks in the frequency bands referred to in </w:delText>
        </w:r>
        <w:r w:rsidRPr="001B68D6" w:rsidDel="00506D35">
          <w:rPr>
            <w:i/>
            <w:iCs/>
          </w:rPr>
          <w:delText xml:space="preserve">considering a) </w:delText>
        </w:r>
        <w:r w:rsidRPr="001B68D6" w:rsidDel="00506D35">
          <w:delText>above, in order to assist administrations planning or operating non</w:delText>
        </w:r>
        <w:r w:rsidRPr="001B68D6" w:rsidDel="00506D35">
          <w:noBreakHyphen/>
          <w:delText>GSO FSS systems in their efforts to limit the aggregate epfd levels produced by their systems into GSO networks, and to provide guidance to GSO network designers on the maximum epfd</w:delText>
        </w:r>
        <w:r w:rsidRPr="001B68D6" w:rsidDel="00506D35">
          <w:rPr>
            <w:vertAlign w:val="subscript"/>
          </w:rPr>
          <w:sym w:font="Symbol" w:char="F0AF"/>
        </w:r>
        <w:r w:rsidRPr="001B68D6" w:rsidDel="00506D35">
          <w:delText xml:space="preserve"> levels expected to be produced by all non</w:delText>
        </w:r>
        <w:r w:rsidRPr="001B68D6" w:rsidDel="00506D35">
          <w:noBreakHyphen/>
          <w:delText>GSO FSS systems when accurate modelling assumptions are used;</w:delText>
        </w:r>
      </w:del>
    </w:p>
    <w:p w14:paraId="380D0C8E" w14:textId="57206881" w:rsidR="001806D7" w:rsidRPr="001B68D6" w:rsidDel="00506D35" w:rsidRDefault="00442F8C" w:rsidP="0087044E">
      <w:pPr>
        <w:rPr>
          <w:del w:id="132" w:author="Doriana Guiducci" w:date="2023-04-18T14:18:00Z"/>
        </w:rPr>
      </w:pPr>
      <w:del w:id="133" w:author="Doriana Guiducci" w:date="2023-04-18T14:18:00Z">
        <w:r w:rsidRPr="001B68D6" w:rsidDel="00506D35">
          <w:delText>3</w:delText>
        </w:r>
        <w:r w:rsidRPr="001B68D6" w:rsidDel="00506D35">
          <w:tab/>
          <w:delText>to develop</w:delText>
        </w:r>
        <w:r w:rsidRPr="001B68D6" w:rsidDel="00506D35">
          <w:rPr>
            <w:lang w:eastAsia="ja-JP"/>
          </w:rPr>
          <w:delText xml:space="preserve"> </w:delText>
        </w:r>
        <w:r w:rsidRPr="001B68D6" w:rsidDel="00506D35">
          <w:delText>a Recommendation containing procedures to be used among administrations in order to ensure that the aggregate epfd limits given in Tables 1A to 1D are not exceeded by operators of non-GSO FSS systems;</w:delText>
        </w:r>
      </w:del>
    </w:p>
    <w:p w14:paraId="67A78404" w14:textId="681517AE" w:rsidR="001806D7" w:rsidRPr="001B68D6" w:rsidDel="00506D35" w:rsidRDefault="00442F8C" w:rsidP="0087044E">
      <w:pPr>
        <w:rPr>
          <w:del w:id="134" w:author="Doriana Guiducci" w:date="2023-04-18T14:18:00Z"/>
        </w:rPr>
      </w:pPr>
      <w:del w:id="135" w:author="Doriana Guiducci" w:date="2023-04-18T14:18:00Z">
        <w:r w:rsidRPr="001B68D6" w:rsidDel="00506D35">
          <w:delText>4</w:delText>
        </w:r>
        <w:r w:rsidRPr="001B68D6" w:rsidDel="00506D35">
          <w:rPr>
            <w:lang w:eastAsia="ja-JP"/>
          </w:rPr>
          <w:tab/>
        </w:r>
        <w:r w:rsidRPr="001B68D6" w:rsidDel="00506D35">
          <w:delText>to attempt to develop measurement techniques to identify the interference levels from non-GSO systems in excess of the aggregate limits given in Tables 1A to 1D, and to confirm compliance with these limits,</w:delText>
        </w:r>
      </w:del>
    </w:p>
    <w:p w14:paraId="208084E4" w14:textId="38CD28A1" w:rsidR="001806D7" w:rsidRPr="001B68D6" w:rsidDel="00506D35" w:rsidRDefault="00442F8C" w:rsidP="0087044E">
      <w:pPr>
        <w:pStyle w:val="Call"/>
        <w:rPr>
          <w:del w:id="136" w:author="Doriana Guiducci" w:date="2023-04-18T14:18:00Z"/>
        </w:rPr>
      </w:pPr>
      <w:del w:id="137" w:author="Doriana Guiducci" w:date="2023-04-18T14:18:00Z">
        <w:r w:rsidRPr="001B68D6" w:rsidDel="00506D35">
          <w:delText>instructs the Director of the Radiocommunication Bureau</w:delText>
        </w:r>
      </w:del>
    </w:p>
    <w:p w14:paraId="7D76E6D5" w14:textId="1CDA0DE7" w:rsidR="001806D7" w:rsidRPr="001B68D6" w:rsidDel="00506D35" w:rsidRDefault="00442F8C" w:rsidP="0087044E">
      <w:pPr>
        <w:rPr>
          <w:del w:id="138" w:author="Doriana Guiducci" w:date="2023-04-18T14:18:00Z"/>
        </w:rPr>
      </w:pPr>
      <w:del w:id="139" w:author="Doriana Guiducci" w:date="2023-04-18T14:18:00Z">
        <w:r w:rsidRPr="001B68D6" w:rsidDel="00506D35">
          <w:delText>1</w:delText>
        </w:r>
        <w:r w:rsidRPr="001B68D6" w:rsidDel="00506D35">
          <w:tab/>
          <w:delText xml:space="preserve">to assist in the development of the methodology referred to in </w:delText>
        </w:r>
        <w:r w:rsidRPr="001B68D6" w:rsidDel="00506D35">
          <w:rPr>
            <w:i/>
            <w:iCs/>
          </w:rPr>
          <w:delText>invites</w:delText>
        </w:r>
        <w:r w:rsidDel="00506D35">
          <w:rPr>
            <w:i/>
            <w:iCs/>
          </w:rPr>
          <w:delText xml:space="preserve"> the ITU Radiocommunication Sector</w:delText>
        </w:r>
        <w:r w:rsidRPr="001B68D6" w:rsidDel="00506D35">
          <w:rPr>
            <w:i/>
            <w:iCs/>
          </w:rPr>
          <w:delText> </w:delText>
        </w:r>
        <w:r w:rsidRPr="001B68D6" w:rsidDel="00506D35">
          <w:delText>1</w:delText>
        </w:r>
        <w:r w:rsidRPr="001B68D6" w:rsidDel="00506D35">
          <w:rPr>
            <w:i/>
            <w:iCs/>
          </w:rPr>
          <w:delText xml:space="preserve"> </w:delText>
        </w:r>
        <w:r w:rsidRPr="001B68D6" w:rsidDel="00506D35">
          <w:delText>above;</w:delText>
        </w:r>
      </w:del>
    </w:p>
    <w:p w14:paraId="55826892" w14:textId="04E57D45" w:rsidR="001806D7" w:rsidRPr="001B68D6" w:rsidRDefault="00442F8C" w:rsidP="0087044E">
      <w:del w:id="140" w:author="Doriana Guiducci" w:date="2023-04-18T14:18:00Z">
        <w:r w:rsidRPr="001B68D6" w:rsidDel="00506D35">
          <w:delText>2</w:delText>
        </w:r>
        <w:r w:rsidRPr="001B68D6" w:rsidDel="00506D35">
          <w:tab/>
          <w:delText xml:space="preserve">to report to </w:delText>
        </w:r>
        <w:r w:rsidRPr="001B68D6" w:rsidDel="00506D35">
          <w:rPr>
            <w:rFonts w:eastAsiaTheme="minorEastAsia"/>
            <w:color w:val="231F20"/>
            <w:szCs w:val="24"/>
          </w:rPr>
          <w:delText>a future competent conference</w:delText>
        </w:r>
        <w:r w:rsidRPr="001B68D6" w:rsidDel="00506D35">
          <w:rPr>
            <w:color w:val="231F20"/>
            <w:szCs w:val="24"/>
            <w:lang w:eastAsia="ja-JP"/>
          </w:rPr>
          <w:delText xml:space="preserve"> </w:delText>
        </w:r>
        <w:r w:rsidRPr="001B68D6" w:rsidDel="00506D35">
          <w:delText xml:space="preserve">on the results of studies in </w:delText>
        </w:r>
        <w:r w:rsidRPr="001B68D6" w:rsidDel="00506D35">
          <w:rPr>
            <w:i/>
            <w:iCs/>
          </w:rPr>
          <w:delText>invites</w:delText>
        </w:r>
        <w:r w:rsidDel="00506D35">
          <w:rPr>
            <w:i/>
            <w:iCs/>
          </w:rPr>
          <w:delText xml:space="preserve"> the ITU Radiocommunication Sector</w:delText>
        </w:r>
        <w:r w:rsidRPr="001B68D6" w:rsidDel="00506D35">
          <w:delText> 1 and 3</w:delText>
        </w:r>
        <w:r w:rsidRPr="001B68D6" w:rsidDel="00506D35">
          <w:rPr>
            <w:i/>
            <w:iCs/>
          </w:rPr>
          <w:delText xml:space="preserve"> </w:delText>
        </w:r>
        <w:r w:rsidRPr="001B68D6" w:rsidDel="00506D35">
          <w:delText>above.</w:delText>
        </w:r>
      </w:del>
    </w:p>
    <w:p w14:paraId="6EEDC0DC" w14:textId="1CC8FF00" w:rsidR="00506D35" w:rsidRPr="00C96BF4" w:rsidRDefault="00506D35" w:rsidP="00506D35">
      <w:pPr>
        <w:pStyle w:val="Call"/>
        <w:rPr>
          <w:ins w:id="141" w:author="Doriana Guiducci" w:date="2023-04-18T14:32:00Z"/>
        </w:rPr>
      </w:pPr>
      <w:ins w:id="142" w:author="Doriana Guiducci" w:date="2023-04-18T14:18:00Z">
        <w:r w:rsidRPr="00C96BF4">
          <w:t>instructs the Radiocommunication Bureau</w:t>
        </w:r>
      </w:ins>
    </w:p>
    <w:p w14:paraId="4C70C855" w14:textId="1F11FF52" w:rsidR="00E27065" w:rsidRPr="00C96BF4" w:rsidRDefault="00E27065" w:rsidP="00E27065">
      <w:pPr>
        <w:rPr>
          <w:ins w:id="143" w:author="Doriana Guiducci" w:date="2023-04-18T14:32:00Z"/>
          <w:lang w:eastAsia="zh-CN"/>
        </w:rPr>
      </w:pPr>
      <w:ins w:id="144" w:author="Doriana Guiducci" w:date="2023-04-18T14:32:00Z">
        <w:r w:rsidRPr="00C96BF4">
          <w:rPr>
            <w:lang w:eastAsia="zh-CN"/>
          </w:rPr>
          <w:t>1</w:t>
        </w:r>
        <w:r w:rsidRPr="00C96BF4">
          <w:rPr>
            <w:lang w:eastAsia="zh-CN"/>
          </w:rPr>
          <w:tab/>
          <w:t xml:space="preserve">to participate in consultation meetings mentioned under </w:t>
        </w:r>
        <w:r w:rsidRPr="00C96BF4">
          <w:rPr>
            <w:i/>
            <w:iCs/>
            <w:lang w:eastAsia="zh-CN"/>
          </w:rPr>
          <w:t>resolves</w:t>
        </w:r>
        <w:r w:rsidRPr="00C96BF4">
          <w:rPr>
            <w:lang w:eastAsia="zh-CN"/>
          </w:rPr>
          <w:t xml:space="preserve"> </w:t>
        </w:r>
      </w:ins>
      <w:ins w:id="145" w:author="ITU2" w:date="2023-08-17T02:05:00Z">
        <w:r w:rsidR="00CD5C3D" w:rsidRPr="00C96BF4">
          <w:rPr>
            <w:lang w:eastAsia="zh-CN"/>
          </w:rPr>
          <w:t>3</w:t>
        </w:r>
      </w:ins>
      <w:ins w:id="146" w:author="ITU2" w:date="2023-08-17T02:06:00Z">
        <w:r w:rsidR="00CD5C3D" w:rsidRPr="00C96BF4">
          <w:rPr>
            <w:lang w:eastAsia="zh-CN"/>
          </w:rPr>
          <w:t xml:space="preserve"> to </w:t>
        </w:r>
      </w:ins>
      <w:ins w:id="147" w:author="ITU2" w:date="2023-08-17T02:05:00Z">
        <w:r w:rsidR="00CD5C3D" w:rsidRPr="00C96BF4">
          <w:rPr>
            <w:lang w:eastAsia="zh-CN"/>
          </w:rPr>
          <w:t>5</w:t>
        </w:r>
      </w:ins>
      <w:ins w:id="148" w:author="Doriana Guiducci" w:date="2023-04-18T14:32:00Z">
        <w:r w:rsidRPr="00C96BF4">
          <w:rPr>
            <w:lang w:eastAsia="zh-CN"/>
          </w:rPr>
          <w:t xml:space="preserve"> and to observe carefully the results of the epfd calculation mentioned in </w:t>
        </w:r>
        <w:r w:rsidRPr="00C96BF4">
          <w:rPr>
            <w:i/>
            <w:iCs/>
            <w:lang w:eastAsia="zh-CN"/>
          </w:rPr>
          <w:t>resolves</w:t>
        </w:r>
        <w:r w:rsidRPr="00C96BF4">
          <w:rPr>
            <w:lang w:eastAsia="zh-CN"/>
          </w:rPr>
          <w:t xml:space="preserve"> </w:t>
        </w:r>
      </w:ins>
      <w:ins w:id="149" w:author="ITU2" w:date="2023-08-17T02:09:00Z">
        <w:r w:rsidR="00CD5C3D" w:rsidRPr="00C96BF4">
          <w:rPr>
            <w:lang w:eastAsia="zh-CN"/>
          </w:rPr>
          <w:t>3</w:t>
        </w:r>
      </w:ins>
      <w:ins w:id="150" w:author="Doriana Guiducci" w:date="2023-04-18T14:32:00Z">
        <w:r w:rsidRPr="00C96BF4">
          <w:rPr>
            <w:lang w:eastAsia="zh-CN"/>
          </w:rPr>
          <w:t>;</w:t>
        </w:r>
      </w:ins>
    </w:p>
    <w:p w14:paraId="20E408F5" w14:textId="2645641A" w:rsidR="00157E24" w:rsidRDefault="00E27065" w:rsidP="007D5113">
      <w:pPr>
        <w:rPr>
          <w:ins w:id="151" w:author="CEPT" w:date="2023-09-20T15:20:00Z"/>
          <w:lang w:eastAsia="zh-CN"/>
        </w:rPr>
      </w:pPr>
      <w:ins w:id="152" w:author="Doriana Guiducci" w:date="2023-04-18T14:32:00Z">
        <w:r w:rsidRPr="00C96BF4">
          <w:rPr>
            <w:lang w:eastAsia="zh-CN"/>
          </w:rPr>
          <w:t>2</w:t>
        </w:r>
        <w:r w:rsidRPr="00C96BF4">
          <w:rPr>
            <w:lang w:eastAsia="zh-CN"/>
          </w:rPr>
          <w:tab/>
          <w:t xml:space="preserve">to publish in the International Frequency Information Circular (BR IFIC) the information referred to in </w:t>
        </w:r>
        <w:r w:rsidRPr="00C96BF4">
          <w:rPr>
            <w:i/>
            <w:iCs/>
            <w:lang w:eastAsia="zh-CN"/>
          </w:rPr>
          <w:t>resolves</w:t>
        </w:r>
        <w:r w:rsidRPr="00C96BF4">
          <w:rPr>
            <w:lang w:eastAsia="zh-CN"/>
          </w:rPr>
          <w:t xml:space="preserve"> </w:t>
        </w:r>
      </w:ins>
      <w:ins w:id="153" w:author="ITU2" w:date="2023-08-17T02:10:00Z">
        <w:r w:rsidR="00CD5C3D" w:rsidRPr="00C96BF4">
          <w:rPr>
            <w:lang w:eastAsia="zh-CN"/>
          </w:rPr>
          <w:t>5</w:t>
        </w:r>
      </w:ins>
      <w:ins w:id="154" w:author="Doriana Guiducci" w:date="2023-04-18T14:32:00Z">
        <w:r w:rsidRPr="00C96BF4">
          <w:rPr>
            <w:lang w:eastAsia="zh-CN"/>
          </w:rPr>
          <w:t xml:space="preserve"> and </w:t>
        </w:r>
        <w:r w:rsidRPr="00C96BF4">
          <w:rPr>
            <w:i/>
            <w:iCs/>
            <w:lang w:eastAsia="zh-CN"/>
          </w:rPr>
          <w:t>instructs the Radiocommunication Bureau</w:t>
        </w:r>
        <w:r w:rsidRPr="00C96BF4">
          <w:rPr>
            <w:lang w:eastAsia="zh-CN"/>
          </w:rPr>
          <w:t xml:space="preserve"> 1</w:t>
        </w:r>
        <w:r w:rsidR="00157E24" w:rsidRPr="00C96BF4">
          <w:rPr>
            <w:lang w:eastAsia="zh-CN"/>
          </w:rPr>
          <w:t>;</w:t>
        </w:r>
      </w:ins>
    </w:p>
    <w:p w14:paraId="723395C4" w14:textId="442363E7" w:rsidR="00E27065" w:rsidRPr="00E27065" w:rsidRDefault="00157E24" w:rsidP="007D5113">
      <w:pPr>
        <w:rPr>
          <w:ins w:id="155" w:author="Doriana Guiducci" w:date="2023-04-18T14:18:00Z"/>
          <w:lang w:eastAsia="zh-CN"/>
        </w:rPr>
      </w:pPr>
      <w:ins w:id="156" w:author="CEPT" w:date="2023-09-20T15:20:00Z">
        <w:r w:rsidRPr="00157E24">
          <w:rPr>
            <w:lang w:eastAsia="zh-CN"/>
          </w:rPr>
          <w:t>3</w:t>
        </w:r>
        <w:r w:rsidRPr="00157E24">
          <w:rPr>
            <w:lang w:eastAsia="zh-CN"/>
          </w:rPr>
          <w:tab/>
        </w:r>
        <w:r w:rsidRPr="00157E24">
          <w:t xml:space="preserve">to report to WRC-27 on the development of the methodologies mentioned in </w:t>
        </w:r>
        <w:r w:rsidRPr="00157E24">
          <w:rPr>
            <w:i/>
          </w:rPr>
          <w:t>invites the ITU Radiocommunication Sector</w:t>
        </w:r>
        <w:r w:rsidRPr="00157E24">
          <w:t xml:space="preserve"> 1 and 2</w:t>
        </w:r>
      </w:ins>
      <w:ins w:id="157" w:author="Doriana Guiducci" w:date="2023-04-18T14:32:00Z">
        <w:r w:rsidR="00E27065" w:rsidRPr="00157E24">
          <w:rPr>
            <w:lang w:eastAsia="zh-CN"/>
          </w:rPr>
          <w:t>.</w:t>
        </w:r>
      </w:ins>
    </w:p>
    <w:p w14:paraId="06F29829" w14:textId="30B94501" w:rsidR="001806D7" w:rsidRDefault="00442F8C" w:rsidP="0087044E">
      <w:pPr>
        <w:pStyle w:val="AnnexNo"/>
      </w:pPr>
      <w:r w:rsidRPr="001B68D6">
        <w:t>ANNEX 1 TO RESOLUTION 76 (</w:t>
      </w:r>
      <w:r w:rsidRPr="001B68D6">
        <w:rPr>
          <w:lang w:eastAsia="zh-CN"/>
        </w:rPr>
        <w:t>REV.</w:t>
      </w:r>
      <w:r w:rsidRPr="001B68D6">
        <w:t>WRC-</w:t>
      </w:r>
      <w:del w:id="158" w:author="Doriana Guiducci" w:date="2023-04-18T14:20:00Z">
        <w:r w:rsidRPr="001B68D6" w:rsidDel="00506D35">
          <w:delText>15</w:delText>
        </w:r>
      </w:del>
      <w:ins w:id="159" w:author="Doriana Guiducci" w:date="2023-04-18T14:20:00Z">
        <w:r w:rsidR="00506D35">
          <w:t>23</w:t>
        </w:r>
      </w:ins>
      <w:r w:rsidRPr="001B68D6">
        <w:t>)</w:t>
      </w:r>
    </w:p>
    <w:p w14:paraId="38C1D6D1" w14:textId="1E6AD2EA" w:rsidR="007D5113" w:rsidRPr="007D5113" w:rsidRDefault="007D5113" w:rsidP="007D5113">
      <w:r>
        <w:t>…</w:t>
      </w:r>
    </w:p>
    <w:p w14:paraId="2D8D74AD" w14:textId="22ABD579" w:rsidR="00506D35" w:rsidRDefault="00506D35" w:rsidP="00506D35">
      <w:pPr>
        <w:pStyle w:val="AnnexNo"/>
        <w:rPr>
          <w:ins w:id="160" w:author="Doriana Guiducci" w:date="2023-04-18T14:21:00Z"/>
        </w:rPr>
      </w:pPr>
      <w:ins w:id="161" w:author="Doriana Guiducci" w:date="2023-04-18T14:21:00Z">
        <w:r w:rsidRPr="001B68D6">
          <w:t xml:space="preserve">ANNEX </w:t>
        </w:r>
        <w:r>
          <w:t>2</w:t>
        </w:r>
        <w:r w:rsidRPr="001B68D6">
          <w:t xml:space="preserve"> TO RESOLUTION 76 (</w:t>
        </w:r>
        <w:r w:rsidRPr="001B68D6">
          <w:rPr>
            <w:lang w:eastAsia="zh-CN"/>
          </w:rPr>
          <w:t>REV.</w:t>
        </w:r>
        <w:r w:rsidRPr="001B68D6">
          <w:t>WRC-</w:t>
        </w:r>
        <w:r>
          <w:t>23</w:t>
        </w:r>
        <w:r w:rsidRPr="001B68D6">
          <w:t>)</w:t>
        </w:r>
      </w:ins>
    </w:p>
    <w:p w14:paraId="56701D9D" w14:textId="79EB09C7" w:rsidR="000F0E62" w:rsidRPr="000F0E62" w:rsidRDefault="000F0E62" w:rsidP="000F0E62">
      <w:pPr>
        <w:rPr>
          <w:ins w:id="162" w:author="CEPT" w:date="2023-08-03T21:21:00Z"/>
        </w:rPr>
      </w:pPr>
      <w:ins w:id="163" w:author="CEPT" w:date="2023-08-03T21:21:00Z">
        <w:r w:rsidRPr="000F0E62">
          <w:t xml:space="preserve">Terms of Reference regulating the process that shall be used by the relevant administrations in application of the provisions included in No. </w:t>
        </w:r>
        <w:r w:rsidRPr="000F0E62">
          <w:rPr>
            <w:b/>
            <w:bCs/>
          </w:rPr>
          <w:t>22.5K</w:t>
        </w:r>
        <w:r w:rsidRPr="000F0E62">
          <w:t xml:space="preserve"> of the Radio Regulations (including any </w:t>
        </w:r>
        <w:r w:rsidRPr="00C96BF4">
          <w:t xml:space="preserve">Consultation Meeting) in application of </w:t>
        </w:r>
      </w:ins>
      <w:ins w:id="164" w:author="CEPT" w:date="2023-09-25T14:40:00Z">
        <w:r w:rsidR="0017017B" w:rsidRPr="0017017B">
          <w:rPr>
            <w:i/>
            <w:iCs/>
          </w:rPr>
          <w:t>resolves</w:t>
        </w:r>
        <w:r w:rsidR="0017017B">
          <w:t xml:space="preserve"> </w:t>
        </w:r>
      </w:ins>
      <w:ins w:id="165" w:author="CEPT" w:date="2023-08-03T21:21:00Z">
        <w:r w:rsidRPr="00C96BF4">
          <w:t>3 and 4.</w:t>
        </w:r>
        <w:r w:rsidRPr="000F0E62">
          <w:t xml:space="preserve"> </w:t>
        </w:r>
      </w:ins>
    </w:p>
    <w:p w14:paraId="245A04F2" w14:textId="262DC8CA" w:rsidR="000F0E62" w:rsidRDefault="000F0E62" w:rsidP="000F0E62">
      <w:pPr>
        <w:rPr>
          <w:ins w:id="166" w:author="CEPT" w:date="2023-08-03T21:24:00Z"/>
          <w:lang w:eastAsia="zh-CN"/>
        </w:rPr>
      </w:pPr>
      <w:ins w:id="167" w:author="CEPT" w:date="2023-08-03T21:21:00Z">
        <w:r w:rsidRPr="000F0E62">
          <w:rPr>
            <w:lang w:eastAsia="zh-CN"/>
          </w:rPr>
          <w:t>1</w:t>
        </w:r>
        <w:r w:rsidRPr="000F0E62">
          <w:rPr>
            <w:lang w:eastAsia="zh-CN"/>
          </w:rPr>
          <w:tab/>
        </w:r>
      </w:ins>
      <w:ins w:id="168" w:author="CEPT" w:date="2023-08-03T21:23:00Z">
        <w:r>
          <w:rPr>
            <w:lang w:eastAsia="zh-CN"/>
          </w:rPr>
          <w:t xml:space="preserve">Relevant </w:t>
        </w:r>
      </w:ins>
      <w:ins w:id="169" w:author="CEPT" w:date="2023-08-03T21:21:00Z">
        <w:r w:rsidRPr="000F0E62">
          <w:rPr>
            <w:lang w:eastAsia="zh-CN"/>
          </w:rPr>
          <w:t>Meetings between administrations operating non</w:t>
        </w:r>
        <w:r w:rsidRPr="000F0E62">
          <w:rPr>
            <w:lang w:eastAsia="zh-CN"/>
          </w:rPr>
          <w:noBreakHyphen/>
          <w:t xml:space="preserve">GSO systems in the fixed-satellite service (FSS) in the frequency bands indicated in Tables 1A to 1D of Annex 1 </w:t>
        </w:r>
      </w:ins>
      <w:ins w:id="170" w:author="CEPT" w:date="2023-08-03T21:23:00Z">
        <w:r w:rsidRPr="000F0E62">
          <w:rPr>
            <w:lang w:eastAsia="zh-CN"/>
          </w:rPr>
          <w:t xml:space="preserve">in application of No. </w:t>
        </w:r>
        <w:r w:rsidRPr="000F0E62">
          <w:rPr>
            <w:b/>
            <w:bCs/>
            <w:lang w:eastAsia="zh-CN"/>
          </w:rPr>
          <w:t>22.5K</w:t>
        </w:r>
        <w:r w:rsidRPr="000F0E62">
          <w:rPr>
            <w:lang w:eastAsia="zh-CN"/>
          </w:rPr>
          <w:t xml:space="preserve"> of the Radio Regulations </w:t>
        </w:r>
      </w:ins>
      <w:ins w:id="171" w:author="CEPT" w:date="2023-08-03T21:21:00Z">
        <w:r w:rsidRPr="000F0E62">
          <w:rPr>
            <w:lang w:eastAsia="zh-CN"/>
          </w:rPr>
          <w:t xml:space="preserve">will be held in accordance with this Resolution. </w:t>
        </w:r>
      </w:ins>
      <w:ins w:id="172" w:author="CEPT" w:date="2023-08-03T21:24:00Z">
        <w:r w:rsidRPr="000F0E62">
          <w:rPr>
            <w:lang w:eastAsia="zh-CN"/>
          </w:rPr>
          <w:t>These meetings will ensure that, in the event that the aggregate interference levels in Tables 1A to 1D of Annex 1 are exceeded, those exceedances will be corrected.</w:t>
        </w:r>
      </w:ins>
    </w:p>
    <w:p w14:paraId="2C7C7B20" w14:textId="1BA00B8F" w:rsidR="000F0E62" w:rsidRPr="000F0E62" w:rsidRDefault="000F0E62" w:rsidP="000F0E62">
      <w:pPr>
        <w:rPr>
          <w:ins w:id="173" w:author="CEPT" w:date="2023-08-03T21:21:00Z"/>
          <w:lang w:eastAsia="zh-CN"/>
        </w:rPr>
      </w:pPr>
      <w:ins w:id="174" w:author="CEPT" w:date="2023-08-03T21:24:00Z">
        <w:r>
          <w:rPr>
            <w:lang w:eastAsia="zh-CN"/>
          </w:rPr>
          <w:t>2</w:t>
        </w:r>
        <w:r w:rsidRPr="000F0E62">
          <w:rPr>
            <w:lang w:eastAsia="zh-CN"/>
          </w:rPr>
          <w:tab/>
          <w:t>For each meeting, a convening administration is appointed</w:t>
        </w:r>
      </w:ins>
      <w:ins w:id="175" w:author="CEPT" w:date="2023-08-03T21:25:00Z">
        <w:r>
          <w:rPr>
            <w:lang w:eastAsia="zh-CN"/>
          </w:rPr>
          <w:t>.</w:t>
        </w:r>
      </w:ins>
      <w:ins w:id="176" w:author="CEPT" w:date="2023-08-03T21:24:00Z">
        <w:r w:rsidRPr="000F0E62">
          <w:rPr>
            <w:lang w:eastAsia="zh-CN"/>
          </w:rPr>
          <w:t xml:space="preserve"> </w:t>
        </w:r>
      </w:ins>
    </w:p>
    <w:p w14:paraId="3E8C51D8" w14:textId="68DE1AC1" w:rsidR="000F0E62" w:rsidRDefault="000F0E62" w:rsidP="000F0E62">
      <w:pPr>
        <w:rPr>
          <w:ins w:id="177" w:author="CEPT" w:date="2023-08-03T21:21:00Z"/>
          <w:lang w:eastAsia="zh-CN"/>
        </w:rPr>
      </w:pPr>
      <w:ins w:id="178" w:author="CEPT" w:date="2023-08-03T21:21:00Z">
        <w:r w:rsidRPr="000F0E62">
          <w:rPr>
            <w:lang w:eastAsia="zh-CN"/>
          </w:rPr>
          <w:t>3</w:t>
        </w:r>
        <w:r w:rsidRPr="000F0E62">
          <w:rPr>
            <w:lang w:eastAsia="zh-CN"/>
          </w:rPr>
          <w:tab/>
        </w:r>
        <w:r w:rsidRPr="000F0E62">
          <w:t xml:space="preserve">In application of </w:t>
        </w:r>
        <w:r w:rsidRPr="000F0E62">
          <w:rPr>
            <w:lang w:eastAsia="zh-CN"/>
          </w:rPr>
          <w:t>No</w:t>
        </w:r>
        <w:r w:rsidRPr="000F0E62">
          <w:t>. </w:t>
        </w:r>
        <w:r w:rsidRPr="000F0E62">
          <w:rPr>
            <w:b/>
            <w:bCs/>
          </w:rPr>
          <w:t>22.5K</w:t>
        </w:r>
        <w:r w:rsidRPr="000F0E62">
          <w:t xml:space="preserve"> of the Radio Regulations</w:t>
        </w:r>
      </w:ins>
      <w:ins w:id="179" w:author="ITU2" w:date="2023-08-17T02:13:00Z">
        <w:r w:rsidR="00BF6E8F" w:rsidRPr="003B701A">
          <w:t>,</w:t>
        </w:r>
      </w:ins>
      <w:ins w:id="180" w:author="CEPT" w:date="2023-08-03T21:21:00Z">
        <w:r w:rsidRPr="000F0E62">
          <w:t xml:space="preserve"> </w:t>
        </w:r>
        <w:r w:rsidRPr="000F0E62">
          <w:rPr>
            <w:lang w:eastAsia="zh-CN"/>
          </w:rPr>
          <w:t xml:space="preserve">the administrations of the participating non-GSO systems shall work together to ensure that the </w:t>
        </w:r>
        <w:r w:rsidRPr="000F0E62">
          <w:t xml:space="preserve">relative </w:t>
        </w:r>
        <w:r w:rsidRPr="000F0E62">
          <w:rPr>
            <w:lang w:eastAsia="zh-CN"/>
          </w:rPr>
          <w:t xml:space="preserve">exceedance </w:t>
        </w:r>
        <w:r w:rsidRPr="000F0E62">
          <w:t xml:space="preserve">with respect to the limits in Tables 1A to 1D in Annex 1, or relative to any other higher levels if there is an agreement of such levels under </w:t>
        </w:r>
        <w:r w:rsidRPr="000F0E62">
          <w:rPr>
            <w:i/>
            <w:iCs/>
          </w:rPr>
          <w:t>resolves</w:t>
        </w:r>
        <w:r w:rsidRPr="000F0E62">
          <w:t xml:space="preserve"> 2,</w:t>
        </w:r>
        <w:r w:rsidRPr="000F0E62">
          <w:rPr>
            <w:lang w:eastAsia="zh-CN"/>
          </w:rPr>
          <w:t xml:space="preserve"> is removed after the consultation meeting noting that </w:t>
        </w:r>
        <w:r w:rsidRPr="000F0E62">
          <w:rPr>
            <w:lang w:eastAsia="zh-CN"/>
          </w:rPr>
          <w:lastRenderedPageBreak/>
          <w:t>it may take up to 30 days for the non-GSO system to implement the required changes to relevant parameters;</w:t>
        </w:r>
      </w:ins>
    </w:p>
    <w:p w14:paraId="7D161338" w14:textId="6E030F90" w:rsidR="00CD40E6" w:rsidRDefault="00CD40E6">
      <w:pPr>
        <w:pStyle w:val="Reasons"/>
      </w:pPr>
    </w:p>
    <w:sectPr w:rsidR="00CD40E6">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AF1E0" w14:textId="77777777" w:rsidR="00C308A7" w:rsidRDefault="00C308A7">
      <w:r>
        <w:separator/>
      </w:r>
    </w:p>
  </w:endnote>
  <w:endnote w:type="continuationSeparator" w:id="0">
    <w:p w14:paraId="20D7C63B" w14:textId="77777777" w:rsidR="00C308A7" w:rsidRDefault="00C3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D7006" w14:textId="77777777" w:rsidR="00E45D05" w:rsidRDefault="00E45D05">
    <w:pPr>
      <w:framePr w:wrap="around" w:vAnchor="text" w:hAnchor="margin" w:xAlign="right" w:y="1"/>
    </w:pPr>
    <w:r>
      <w:fldChar w:fldCharType="begin"/>
    </w:r>
    <w:r>
      <w:instrText xml:space="preserve">PAGE  </w:instrText>
    </w:r>
    <w:r>
      <w:fldChar w:fldCharType="end"/>
    </w:r>
  </w:p>
  <w:p w14:paraId="12EF72B8" w14:textId="25B34C6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438A8">
      <w:rPr>
        <w:noProof/>
      </w:rPr>
      <w:t>25.09.23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15DE"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0BDB2" w14:textId="77777777" w:rsidR="00C308A7" w:rsidRDefault="00C308A7">
      <w:r>
        <w:rPr>
          <w:b/>
        </w:rPr>
        <w:t>_______________</w:t>
      </w:r>
    </w:p>
  </w:footnote>
  <w:footnote w:type="continuationSeparator" w:id="0">
    <w:p w14:paraId="13BF77AC" w14:textId="77777777" w:rsidR="00C308A7" w:rsidRDefault="00C308A7">
      <w:r>
        <w:continuationSeparator/>
      </w:r>
    </w:p>
  </w:footnote>
  <w:footnote w:id="1">
    <w:p w14:paraId="0988D5EA" w14:textId="69BFC0EF" w:rsidR="005C5101" w:rsidRPr="004B5031" w:rsidRDefault="005C5101">
      <w:pPr>
        <w:pStyle w:val="Notedebasdepage"/>
        <w:rPr>
          <w:lang w:val="en-US"/>
        </w:rPr>
      </w:pPr>
      <w:ins w:id="85" w:author="CEPT" w:date="2023-08-03T21:10:00Z">
        <w:r>
          <w:rPr>
            <w:rStyle w:val="Appelnotedebasdep"/>
          </w:rPr>
          <w:footnoteRef/>
        </w:r>
        <w:r>
          <w:t xml:space="preserve"> </w:t>
        </w:r>
        <w:r w:rsidRPr="003B7D39">
          <w:t>The number of non-GSO systems needs to take into account the fact that some systems are using multiple filings which may be notified by more than one notifying administration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7096"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654CF02C" w14:textId="77777777" w:rsidR="00A066F1" w:rsidRPr="00A066F1" w:rsidRDefault="00BC75DE" w:rsidP="00241FA2">
    <w:pPr>
      <w:pStyle w:val="En-tte"/>
    </w:pPr>
    <w:r>
      <w:t>WRC</w:t>
    </w:r>
    <w:r w:rsidR="006D70B0">
      <w:t>23</w:t>
    </w:r>
    <w:r w:rsidR="00A066F1">
      <w:t>/</w:t>
    </w:r>
    <w:bookmarkStart w:id="181" w:name="OLE_LINK1"/>
    <w:bookmarkStart w:id="182" w:name="OLE_LINK2"/>
    <w:bookmarkStart w:id="183" w:name="OLE_LINK3"/>
    <w:r w:rsidR="00EB55C6">
      <w:t>4759(Add.22)(Add.12)</w:t>
    </w:r>
    <w:bookmarkEnd w:id="181"/>
    <w:bookmarkEnd w:id="182"/>
    <w:bookmarkEnd w:id="18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0A7C33"/>
    <w:multiLevelType w:val="hybridMultilevel"/>
    <w:tmpl w:val="81E804EC"/>
    <w:lvl w:ilvl="0" w:tplc="F3F6E784">
      <w:start w:val="1"/>
      <w:numFmt w:val="decimal"/>
      <w:pStyle w:val="ECCEditorsNote"/>
      <w:lvlText w:val="Editor's Note %1:"/>
      <w:lvlJc w:val="left"/>
      <w:pPr>
        <w:tabs>
          <w:tab w:val="num" w:pos="2268"/>
        </w:tabs>
        <w:ind w:left="2268"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4" w15:restartNumberingAfterBreak="0">
    <w:nsid w:val="2BAE76DF"/>
    <w:multiLevelType w:val="hybridMultilevel"/>
    <w:tmpl w:val="1CB239EC"/>
    <w:lvl w:ilvl="0" w:tplc="65969B1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4"/>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riana Guiducci">
    <w15:presenceInfo w15:providerId="AD" w15:userId="S::Doriana.Guiducci@eco.cept.org::ebc621d1-03bb-4d68-9602-6e9346ae8ce9"/>
  </w15:person>
  <w15:person w15:author="CEPT">
    <w15:presenceInfo w15:providerId="None" w15:userId="CEPT"/>
  </w15:person>
  <w15:person w15:author="ITU2">
    <w15:presenceInfo w15:providerId="None" w15:userId="ITU2"/>
  </w15:person>
  <w15:person w15:author="CPG23-9">
    <w15:presenceInfo w15:providerId="None" w15:userId="CPG23-9"/>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0121"/>
    <w:rsid w:val="00022A29"/>
    <w:rsid w:val="000273FC"/>
    <w:rsid w:val="000355FD"/>
    <w:rsid w:val="00051E39"/>
    <w:rsid w:val="00055CFB"/>
    <w:rsid w:val="00063927"/>
    <w:rsid w:val="000705F2"/>
    <w:rsid w:val="00075171"/>
    <w:rsid w:val="00077239"/>
    <w:rsid w:val="0007795D"/>
    <w:rsid w:val="00083655"/>
    <w:rsid w:val="00084399"/>
    <w:rsid w:val="000844AC"/>
    <w:rsid w:val="00086491"/>
    <w:rsid w:val="00091346"/>
    <w:rsid w:val="0009706C"/>
    <w:rsid w:val="000A77C9"/>
    <w:rsid w:val="000D154B"/>
    <w:rsid w:val="000D2DAF"/>
    <w:rsid w:val="000E05C7"/>
    <w:rsid w:val="000E463E"/>
    <w:rsid w:val="000F0E62"/>
    <w:rsid w:val="000F143E"/>
    <w:rsid w:val="000F2F9A"/>
    <w:rsid w:val="000F73FF"/>
    <w:rsid w:val="00110D64"/>
    <w:rsid w:val="00114CF7"/>
    <w:rsid w:val="00116C7A"/>
    <w:rsid w:val="00123B68"/>
    <w:rsid w:val="001248EA"/>
    <w:rsid w:val="00126F2E"/>
    <w:rsid w:val="00134F15"/>
    <w:rsid w:val="00146F6F"/>
    <w:rsid w:val="00157E24"/>
    <w:rsid w:val="00161F26"/>
    <w:rsid w:val="0017017B"/>
    <w:rsid w:val="001806D7"/>
    <w:rsid w:val="00182438"/>
    <w:rsid w:val="00187BD9"/>
    <w:rsid w:val="00190B55"/>
    <w:rsid w:val="001A0A67"/>
    <w:rsid w:val="001C3B5F"/>
    <w:rsid w:val="001D058F"/>
    <w:rsid w:val="001F0878"/>
    <w:rsid w:val="001F3654"/>
    <w:rsid w:val="002009EA"/>
    <w:rsid w:val="00202756"/>
    <w:rsid w:val="00202CA0"/>
    <w:rsid w:val="00216B6D"/>
    <w:rsid w:val="0022757F"/>
    <w:rsid w:val="00241FA2"/>
    <w:rsid w:val="0026782F"/>
    <w:rsid w:val="00271316"/>
    <w:rsid w:val="00272376"/>
    <w:rsid w:val="00291DA1"/>
    <w:rsid w:val="002B349C"/>
    <w:rsid w:val="002D58BE"/>
    <w:rsid w:val="002F4747"/>
    <w:rsid w:val="002F596E"/>
    <w:rsid w:val="00302605"/>
    <w:rsid w:val="0034322D"/>
    <w:rsid w:val="0035698F"/>
    <w:rsid w:val="00361B37"/>
    <w:rsid w:val="003626B1"/>
    <w:rsid w:val="00377BD3"/>
    <w:rsid w:val="00380B90"/>
    <w:rsid w:val="00384088"/>
    <w:rsid w:val="003852CE"/>
    <w:rsid w:val="0039169B"/>
    <w:rsid w:val="003A7F8C"/>
    <w:rsid w:val="003B2284"/>
    <w:rsid w:val="003B532E"/>
    <w:rsid w:val="003B701A"/>
    <w:rsid w:val="003C7D89"/>
    <w:rsid w:val="003D0F8B"/>
    <w:rsid w:val="003E0DB6"/>
    <w:rsid w:val="0041348E"/>
    <w:rsid w:val="00420873"/>
    <w:rsid w:val="00423DB4"/>
    <w:rsid w:val="00442F8C"/>
    <w:rsid w:val="00445D2A"/>
    <w:rsid w:val="00486752"/>
    <w:rsid w:val="00492075"/>
    <w:rsid w:val="004969AD"/>
    <w:rsid w:val="004978F4"/>
    <w:rsid w:val="004A26C4"/>
    <w:rsid w:val="004A36A4"/>
    <w:rsid w:val="004B13CB"/>
    <w:rsid w:val="004B5031"/>
    <w:rsid w:val="004C38C2"/>
    <w:rsid w:val="004D26EA"/>
    <w:rsid w:val="004D2BFB"/>
    <w:rsid w:val="004D2F24"/>
    <w:rsid w:val="004D4FE3"/>
    <w:rsid w:val="004D5D5C"/>
    <w:rsid w:val="004F3DC0"/>
    <w:rsid w:val="0050139F"/>
    <w:rsid w:val="00506D35"/>
    <w:rsid w:val="00523FB6"/>
    <w:rsid w:val="005269FC"/>
    <w:rsid w:val="00533DCA"/>
    <w:rsid w:val="005438A8"/>
    <w:rsid w:val="0055140B"/>
    <w:rsid w:val="00555D0D"/>
    <w:rsid w:val="00571B08"/>
    <w:rsid w:val="005861D7"/>
    <w:rsid w:val="005964AB"/>
    <w:rsid w:val="005A41D1"/>
    <w:rsid w:val="005B7D66"/>
    <w:rsid w:val="005C099A"/>
    <w:rsid w:val="005C31A5"/>
    <w:rsid w:val="005C5101"/>
    <w:rsid w:val="005E10C9"/>
    <w:rsid w:val="005E290B"/>
    <w:rsid w:val="005E61DD"/>
    <w:rsid w:val="005F04D8"/>
    <w:rsid w:val="006023DF"/>
    <w:rsid w:val="00615426"/>
    <w:rsid w:val="00616219"/>
    <w:rsid w:val="00617E46"/>
    <w:rsid w:val="00645A9A"/>
    <w:rsid w:val="00645B7D"/>
    <w:rsid w:val="00657DE0"/>
    <w:rsid w:val="00680E7F"/>
    <w:rsid w:val="00685313"/>
    <w:rsid w:val="00692833"/>
    <w:rsid w:val="006A6E9B"/>
    <w:rsid w:val="006B7C2A"/>
    <w:rsid w:val="006C23DA"/>
    <w:rsid w:val="006C59A6"/>
    <w:rsid w:val="006C65BF"/>
    <w:rsid w:val="006D70B0"/>
    <w:rsid w:val="006E3D45"/>
    <w:rsid w:val="007017EC"/>
    <w:rsid w:val="0070607A"/>
    <w:rsid w:val="007149F9"/>
    <w:rsid w:val="007155B1"/>
    <w:rsid w:val="007237F3"/>
    <w:rsid w:val="00733A30"/>
    <w:rsid w:val="00745AEE"/>
    <w:rsid w:val="00750F10"/>
    <w:rsid w:val="00771AB8"/>
    <w:rsid w:val="007742CA"/>
    <w:rsid w:val="00781762"/>
    <w:rsid w:val="00790D70"/>
    <w:rsid w:val="007A3B94"/>
    <w:rsid w:val="007A6F1F"/>
    <w:rsid w:val="007D5113"/>
    <w:rsid w:val="007D5320"/>
    <w:rsid w:val="007F46E7"/>
    <w:rsid w:val="00800972"/>
    <w:rsid w:val="00804475"/>
    <w:rsid w:val="00811633"/>
    <w:rsid w:val="008125FD"/>
    <w:rsid w:val="00814037"/>
    <w:rsid w:val="00841216"/>
    <w:rsid w:val="00842AF0"/>
    <w:rsid w:val="0086171E"/>
    <w:rsid w:val="00872FC8"/>
    <w:rsid w:val="008845D0"/>
    <w:rsid w:val="00884D60"/>
    <w:rsid w:val="00896E56"/>
    <w:rsid w:val="008B1C03"/>
    <w:rsid w:val="008B43F2"/>
    <w:rsid w:val="008B6CFF"/>
    <w:rsid w:val="008C31C5"/>
    <w:rsid w:val="008D0252"/>
    <w:rsid w:val="008D04D6"/>
    <w:rsid w:val="008D4650"/>
    <w:rsid w:val="008D7BB0"/>
    <w:rsid w:val="008E69DE"/>
    <w:rsid w:val="00920DBC"/>
    <w:rsid w:val="009274B4"/>
    <w:rsid w:val="00934EA2"/>
    <w:rsid w:val="00942D5D"/>
    <w:rsid w:val="00944848"/>
    <w:rsid w:val="00944A5C"/>
    <w:rsid w:val="00951DD0"/>
    <w:rsid w:val="00952A66"/>
    <w:rsid w:val="00952FE5"/>
    <w:rsid w:val="00962D84"/>
    <w:rsid w:val="009A65B9"/>
    <w:rsid w:val="009B076D"/>
    <w:rsid w:val="009B1EA1"/>
    <w:rsid w:val="009B7C9A"/>
    <w:rsid w:val="009C56E5"/>
    <w:rsid w:val="009C7716"/>
    <w:rsid w:val="009D304B"/>
    <w:rsid w:val="009E5FC8"/>
    <w:rsid w:val="009E687A"/>
    <w:rsid w:val="009F236F"/>
    <w:rsid w:val="00A066F1"/>
    <w:rsid w:val="00A141AF"/>
    <w:rsid w:val="00A15CBC"/>
    <w:rsid w:val="00A16CD3"/>
    <w:rsid w:val="00A16D29"/>
    <w:rsid w:val="00A2099F"/>
    <w:rsid w:val="00A30305"/>
    <w:rsid w:val="00A31D2D"/>
    <w:rsid w:val="00A4600A"/>
    <w:rsid w:val="00A538A6"/>
    <w:rsid w:val="00A54C25"/>
    <w:rsid w:val="00A710E7"/>
    <w:rsid w:val="00A7372E"/>
    <w:rsid w:val="00A8284C"/>
    <w:rsid w:val="00A93B85"/>
    <w:rsid w:val="00A95C0A"/>
    <w:rsid w:val="00AA0B18"/>
    <w:rsid w:val="00AA3C65"/>
    <w:rsid w:val="00AA666F"/>
    <w:rsid w:val="00AC6AA6"/>
    <w:rsid w:val="00AD7914"/>
    <w:rsid w:val="00AE514B"/>
    <w:rsid w:val="00AF1CCF"/>
    <w:rsid w:val="00B40888"/>
    <w:rsid w:val="00B62606"/>
    <w:rsid w:val="00B639E9"/>
    <w:rsid w:val="00B724D3"/>
    <w:rsid w:val="00B817CD"/>
    <w:rsid w:val="00B81A7D"/>
    <w:rsid w:val="00B848BA"/>
    <w:rsid w:val="00B91595"/>
    <w:rsid w:val="00B91EF7"/>
    <w:rsid w:val="00B93575"/>
    <w:rsid w:val="00B94AD0"/>
    <w:rsid w:val="00BA7858"/>
    <w:rsid w:val="00BB3A95"/>
    <w:rsid w:val="00BC75DE"/>
    <w:rsid w:val="00BC7CF3"/>
    <w:rsid w:val="00BD1617"/>
    <w:rsid w:val="00BD6CCE"/>
    <w:rsid w:val="00BE576A"/>
    <w:rsid w:val="00BF6E8F"/>
    <w:rsid w:val="00C0018F"/>
    <w:rsid w:val="00C16A5A"/>
    <w:rsid w:val="00C20466"/>
    <w:rsid w:val="00C214ED"/>
    <w:rsid w:val="00C234E6"/>
    <w:rsid w:val="00C308A7"/>
    <w:rsid w:val="00C324A8"/>
    <w:rsid w:val="00C41B42"/>
    <w:rsid w:val="00C44247"/>
    <w:rsid w:val="00C54517"/>
    <w:rsid w:val="00C56F70"/>
    <w:rsid w:val="00C57B91"/>
    <w:rsid w:val="00C64CD8"/>
    <w:rsid w:val="00C82695"/>
    <w:rsid w:val="00C96BF4"/>
    <w:rsid w:val="00C97C68"/>
    <w:rsid w:val="00CA1A47"/>
    <w:rsid w:val="00CA3DFC"/>
    <w:rsid w:val="00CA6401"/>
    <w:rsid w:val="00CB44E5"/>
    <w:rsid w:val="00CC049D"/>
    <w:rsid w:val="00CC247A"/>
    <w:rsid w:val="00CC7FFA"/>
    <w:rsid w:val="00CD40E6"/>
    <w:rsid w:val="00CD5C3D"/>
    <w:rsid w:val="00CE0A69"/>
    <w:rsid w:val="00CE388F"/>
    <w:rsid w:val="00CE5E47"/>
    <w:rsid w:val="00CF020F"/>
    <w:rsid w:val="00CF2B5B"/>
    <w:rsid w:val="00D03974"/>
    <w:rsid w:val="00D14CE0"/>
    <w:rsid w:val="00D255D4"/>
    <w:rsid w:val="00D268B3"/>
    <w:rsid w:val="00D52FD6"/>
    <w:rsid w:val="00D54009"/>
    <w:rsid w:val="00D5651D"/>
    <w:rsid w:val="00D57A34"/>
    <w:rsid w:val="00D74898"/>
    <w:rsid w:val="00D801ED"/>
    <w:rsid w:val="00D936BC"/>
    <w:rsid w:val="00D96530"/>
    <w:rsid w:val="00DA1CB1"/>
    <w:rsid w:val="00DA480D"/>
    <w:rsid w:val="00DC7C6A"/>
    <w:rsid w:val="00DD44AF"/>
    <w:rsid w:val="00DE2AC3"/>
    <w:rsid w:val="00DE5692"/>
    <w:rsid w:val="00DE6300"/>
    <w:rsid w:val="00DF4BC6"/>
    <w:rsid w:val="00DF78E0"/>
    <w:rsid w:val="00E03C94"/>
    <w:rsid w:val="00E1099B"/>
    <w:rsid w:val="00E1239F"/>
    <w:rsid w:val="00E205BC"/>
    <w:rsid w:val="00E26226"/>
    <w:rsid w:val="00E27065"/>
    <w:rsid w:val="00E44EB6"/>
    <w:rsid w:val="00E45D05"/>
    <w:rsid w:val="00E55816"/>
    <w:rsid w:val="00E55AEF"/>
    <w:rsid w:val="00E57F8B"/>
    <w:rsid w:val="00E66512"/>
    <w:rsid w:val="00E95E7F"/>
    <w:rsid w:val="00E976C1"/>
    <w:rsid w:val="00EA12E5"/>
    <w:rsid w:val="00EA271C"/>
    <w:rsid w:val="00EB54B2"/>
    <w:rsid w:val="00EB55C6"/>
    <w:rsid w:val="00ED3A38"/>
    <w:rsid w:val="00EF1932"/>
    <w:rsid w:val="00EF6C21"/>
    <w:rsid w:val="00EF71B6"/>
    <w:rsid w:val="00F02766"/>
    <w:rsid w:val="00F05BD4"/>
    <w:rsid w:val="00F06473"/>
    <w:rsid w:val="00F320AA"/>
    <w:rsid w:val="00F32189"/>
    <w:rsid w:val="00F6155B"/>
    <w:rsid w:val="00F65C19"/>
    <w:rsid w:val="00F822B0"/>
    <w:rsid w:val="00F83C5C"/>
    <w:rsid w:val="00F842B9"/>
    <w:rsid w:val="00F96CB3"/>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D0E4C"/>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ECC Footnote number,Appel note de bas de p,Footnote Reference/,Footnote symbol,Style 12,(NECG) Footnote Reference,Style 124,Appel note de bas de p + 11 pt,Italic,Appel note de bas de p1,Appel note de bas de p2"/>
    <w:basedOn w:val="Policepardfaut"/>
    <w:rsid w:val="00745AEE"/>
    <w:rPr>
      <w:position w:val="6"/>
      <w:sz w:val="18"/>
    </w:rPr>
  </w:style>
  <w:style w:type="paragraph" w:styleId="Notedebasdepage">
    <w:name w:val="footnote text"/>
    <w:aliases w:val="ECC Footnote,footnote text,ALTS FOOTNOTE,Footnote Text Char1,Footnote Text Char Char1,Footnote Text Char4 Char Char,Footnote Text Char1 Char1 Char1 Char,Footnote Text Char Char1 Char1 Char Char"/>
    <w:basedOn w:val="Normal"/>
    <w:link w:val="NotedebasdepageCar"/>
    <w:rsid w:val="00745AEE"/>
    <w:pPr>
      <w:keepLines/>
      <w:tabs>
        <w:tab w:val="left" w:pos="255"/>
      </w:tabs>
    </w:pPr>
  </w:style>
  <w:style w:type="character" w:customStyle="1" w:styleId="NotedebasdepageCar">
    <w:name w:val="Note de bas de page Car"/>
    <w:aliases w:val="ECC Footnote Car,footnote text Car,ALTS FOOTNOTE Car,Footnote Text Char1 Car,Footnote Text Char Char1 Car,Footnote Text Char4 Char Char Car,Footnote Text Char1 Char1 Char1 Char Car,Footnote Text Char Char1 Char1 Char Char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customStyle="1" w:styleId="ECCBulletsLv1">
    <w:name w:val="ECC Bullets Lv1"/>
    <w:basedOn w:val="Normal"/>
    <w:qFormat/>
    <w:rsid w:val="00486752"/>
    <w:pPr>
      <w:numPr>
        <w:numId w:val="3"/>
      </w:numPr>
      <w:tabs>
        <w:tab w:val="clear" w:pos="1134"/>
        <w:tab w:val="clear" w:pos="1871"/>
        <w:tab w:val="clear" w:pos="2268"/>
        <w:tab w:val="left" w:pos="340"/>
      </w:tabs>
      <w:overflowPunct/>
      <w:autoSpaceDE/>
      <w:autoSpaceDN/>
      <w:adjustRightInd/>
      <w:spacing w:before="60"/>
      <w:jc w:val="both"/>
      <w:textAlignment w:val="auto"/>
    </w:pPr>
    <w:rPr>
      <w:rFonts w:ascii="Arial" w:eastAsia="Calibri" w:hAnsi="Arial"/>
      <w:sz w:val="20"/>
      <w:szCs w:val="22"/>
    </w:rPr>
  </w:style>
  <w:style w:type="character" w:customStyle="1" w:styleId="ECCHLgreen">
    <w:name w:val="ECC HL green"/>
    <w:basedOn w:val="Policepardfaut"/>
    <w:uiPriority w:val="1"/>
    <w:qFormat/>
    <w:rsid w:val="00486752"/>
    <w:rPr>
      <w:bdr w:val="none" w:sz="0" w:space="0" w:color="auto"/>
      <w:shd w:val="solid" w:color="92D050" w:fill="auto"/>
      <w:lang w:val="en-GB"/>
    </w:rPr>
  </w:style>
  <w:style w:type="character" w:customStyle="1" w:styleId="ECCHLyellow">
    <w:name w:val="ECC HL yellow"/>
    <w:basedOn w:val="Policepardfaut"/>
    <w:uiPriority w:val="1"/>
    <w:qFormat/>
    <w:rsid w:val="00486752"/>
    <w:rPr>
      <w:rFonts w:eastAsia="Calibri"/>
      <w:i w:val="0"/>
      <w:szCs w:val="22"/>
      <w:bdr w:val="none" w:sz="0" w:space="0" w:color="auto"/>
      <w:shd w:val="solid" w:color="FFFF00" w:fill="auto"/>
      <w:lang w:val="en-GB"/>
    </w:rPr>
  </w:style>
  <w:style w:type="paragraph" w:styleId="Rvision">
    <w:name w:val="Revision"/>
    <w:hidden/>
    <w:uiPriority w:val="99"/>
    <w:semiHidden/>
    <w:rsid w:val="00486752"/>
    <w:rPr>
      <w:rFonts w:ascii="Times New Roman" w:hAnsi="Times New Roman"/>
      <w:sz w:val="24"/>
      <w:lang w:val="en-GB" w:eastAsia="en-US"/>
    </w:rPr>
  </w:style>
  <w:style w:type="paragraph" w:customStyle="1" w:styleId="ECCEditorsNote">
    <w:name w:val="ECC Editor's Note"/>
    <w:next w:val="Normal"/>
    <w:qFormat/>
    <w:rsid w:val="00506D35"/>
    <w:pPr>
      <w:numPr>
        <w:numId w:val="5"/>
      </w:numPr>
      <w:shd w:val="solid" w:color="FFFF00" w:fill="auto"/>
      <w:spacing w:before="120" w:after="60"/>
      <w:jc w:val="both"/>
    </w:pPr>
    <w:rPr>
      <w:rFonts w:ascii="Arial" w:eastAsia="Calibri" w:hAnsi="Arial"/>
      <w:szCs w:val="22"/>
      <w:lang w:val="da-DK" w:eastAsia="de-DE"/>
    </w:rPr>
  </w:style>
  <w:style w:type="paragraph" w:customStyle="1" w:styleId="ECCTabletext">
    <w:name w:val="ECC Table text"/>
    <w:basedOn w:val="Normal"/>
    <w:link w:val="ECCTabletextChar"/>
    <w:qFormat/>
    <w:rsid w:val="00506D35"/>
    <w:pPr>
      <w:tabs>
        <w:tab w:val="clear" w:pos="1134"/>
        <w:tab w:val="clear" w:pos="1871"/>
        <w:tab w:val="clear" w:pos="2268"/>
      </w:tabs>
      <w:overflowPunct/>
      <w:autoSpaceDE/>
      <w:autoSpaceDN/>
      <w:adjustRightInd/>
      <w:spacing w:before="0" w:after="60"/>
      <w:jc w:val="both"/>
      <w:textAlignment w:val="auto"/>
    </w:pPr>
    <w:rPr>
      <w:rFonts w:ascii="Arial" w:eastAsia="Calibri" w:hAnsi="Arial"/>
      <w:sz w:val="20"/>
      <w:szCs w:val="22"/>
    </w:rPr>
  </w:style>
  <w:style w:type="character" w:customStyle="1" w:styleId="ECCHLorange">
    <w:name w:val="ECC HL orange"/>
    <w:basedOn w:val="Policepardfaut"/>
    <w:uiPriority w:val="1"/>
    <w:qFormat/>
    <w:rsid w:val="00506D35"/>
    <w:rPr>
      <w:bdr w:val="none" w:sz="0" w:space="0" w:color="auto"/>
      <w:shd w:val="solid" w:color="FFC000" w:fill="auto"/>
    </w:rPr>
  </w:style>
  <w:style w:type="character" w:customStyle="1" w:styleId="ECCParagraph">
    <w:name w:val="ECC Paragraph"/>
    <w:basedOn w:val="Policepardfaut"/>
    <w:uiPriority w:val="1"/>
    <w:qFormat/>
    <w:rsid w:val="00506D35"/>
    <w:rPr>
      <w:rFonts w:ascii="Arial" w:hAnsi="Arial"/>
      <w:noProof w:val="0"/>
      <w:sz w:val="20"/>
      <w:bdr w:val="none" w:sz="0" w:space="0" w:color="auto"/>
      <w:lang w:val="en-GB"/>
    </w:rPr>
  </w:style>
  <w:style w:type="character" w:customStyle="1" w:styleId="ECCTabletextChar">
    <w:name w:val="ECC Table text Char"/>
    <w:basedOn w:val="Policepardfaut"/>
    <w:link w:val="ECCTabletext"/>
    <w:rsid w:val="00506D35"/>
    <w:rPr>
      <w:rFonts w:ascii="Arial" w:eastAsia="Calibri" w:hAnsi="Arial"/>
      <w:szCs w:val="22"/>
      <w:lang w:val="en-GB" w:eastAsia="en-US"/>
    </w:rPr>
  </w:style>
  <w:style w:type="paragraph" w:styleId="Paragraphedeliste">
    <w:name w:val="List Paragraph"/>
    <w:basedOn w:val="Normal"/>
    <w:uiPriority w:val="34"/>
    <w:qFormat/>
    <w:rsid w:val="00506D35"/>
    <w:pPr>
      <w:ind w:left="720"/>
      <w:contextualSpacing/>
    </w:pPr>
  </w:style>
  <w:style w:type="character" w:styleId="Accentuation">
    <w:name w:val="Emphasis"/>
    <w:aliases w:val="ECC HL italics"/>
    <w:uiPriority w:val="1"/>
    <w:qFormat/>
    <w:rsid w:val="00506D35"/>
    <w:rPr>
      <w:i/>
    </w:rPr>
  </w:style>
  <w:style w:type="table" w:styleId="Grilledutableau">
    <w:name w:val="Table Grid"/>
    <w:basedOn w:val="TableauNormal"/>
    <w:rsid w:val="009B07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magenta">
    <w:name w:val="ECC HL magenta"/>
    <w:basedOn w:val="Policepardfaut"/>
    <w:uiPriority w:val="1"/>
    <w:qFormat/>
    <w:rsid w:val="00063927"/>
    <w:rPr>
      <w:color w:val="auto"/>
      <w:bdr w:val="none" w:sz="0" w:space="0" w:color="auto"/>
      <w:shd w:val="solid" w:color="FF3399"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R23-WRC23-C-4759!A22-A12!MSW-E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A595BDDC-471C-491A-AE27-B699F1D85FB5}">
  <ds:schemaRefs>
    <ds:schemaRef ds:uri="http://purl.org/dc/elements/1.1/"/>
    <ds:schemaRef ds:uri="http://www.w3.org/XML/1998/namespace"/>
    <ds:schemaRef ds:uri="http://schemas.microsoft.com/office/2006/documentManagement/types"/>
    <ds:schemaRef ds:uri="996b2e75-67fd-4955-a3b0-5ab9934cb50b"/>
    <ds:schemaRef ds:uri="http://purl.org/dc/dcmitype/"/>
    <ds:schemaRef ds:uri="http://schemas.microsoft.com/office/2006/metadata/properties"/>
    <ds:schemaRef ds:uri="http://schemas.openxmlformats.org/package/2006/metadata/core-properties"/>
    <ds:schemaRef ds:uri="http://schemas.microsoft.com/office/infopath/2007/PartnerControls"/>
    <ds:schemaRef ds:uri="32a1a8c5-2265-4ebc-b7a0-2071e2c5c9bb"/>
    <ds:schemaRef ds:uri="http://purl.org/dc/terms/"/>
  </ds:schemaRefs>
</ds:datastoreItem>
</file>

<file path=customXml/itemProps3.xml><?xml version="1.0" encoding="utf-8"?>
<ds:datastoreItem xmlns:ds="http://schemas.openxmlformats.org/officeDocument/2006/customXml" ds:itemID="{CEC58C28-1186-42C5-B254-75C799EA9A9B}">
  <ds:schemaRefs>
    <ds:schemaRef ds:uri="http://schemas.openxmlformats.org/officeDocument/2006/bibliography"/>
  </ds:schemaRefs>
</ds:datastoreItem>
</file>

<file path=customXml/itemProps4.xml><?xml version="1.0" encoding="utf-8"?>
<ds:datastoreItem xmlns:ds="http://schemas.openxmlformats.org/officeDocument/2006/customXml" ds:itemID="{A8E3AFAF-9A22-46BB-805B-AC45C1311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064044-3CDF-41BC-980F-161F5A7F7848}">
  <ds:schemaRefs>
    <ds:schemaRef ds:uri="http://schemas.microsoft.com/sharepoint/events"/>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2455</Words>
  <Characters>15565</Characters>
  <Application>Microsoft Office Word</Application>
  <DocSecurity>0</DocSecurity>
  <Lines>129</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R23-WRC23-C-4759!A22-A12!MSW-E</vt:lpstr>
      <vt:lpstr>R23-WRC23-C-4759!A22-A12!MSW-E</vt:lpstr>
    </vt:vector>
  </TitlesOfParts>
  <Manager>General Secretariat - Pool</Manager>
  <Company>International Telecommunication Union (ITU)</Company>
  <LinksUpToDate>false</LinksUpToDate>
  <CharactersWithSpaces>17985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R23-WRC23-C-4759!A22-A12!MSW-E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2023-09-26T07:28:00Z</dcterms:created>
  <dcterms:modified xsi:type="dcterms:W3CDTF">2023-09-26T07:28:00Z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